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3361CD">
        <w:rPr>
          <w:rFonts w:ascii="Sylfaen" w:hAnsi="Sylfaen"/>
          <w:i w:val="0"/>
          <w:sz w:val="24"/>
          <w:szCs w:val="24"/>
          <w:lang w:val="hy-AM"/>
        </w:rPr>
        <w:t>27</w:t>
      </w:r>
      <w:r w:rsidRPr="008B1F5B">
        <w:rPr>
          <w:rFonts w:ascii="Calibri" w:hAnsi="Calibri"/>
          <w:i w:val="0"/>
          <w:sz w:val="24"/>
          <w:szCs w:val="24"/>
        </w:rPr>
        <w:t>"-ого "</w:t>
      </w:r>
      <w:r w:rsidR="007941A0">
        <w:rPr>
          <w:rFonts w:ascii="GHEA Grapalat" w:hAnsi="GHEA Grapalat"/>
          <w:i w:val="0"/>
          <w:sz w:val="24"/>
          <w:szCs w:val="24"/>
        </w:rPr>
        <w:t>1</w:t>
      </w:r>
      <w:r w:rsidR="003361CD">
        <w:rPr>
          <w:rFonts w:ascii="GHEA Grapalat" w:hAnsi="GHEA Grapalat"/>
          <w:i w:val="0"/>
          <w:sz w:val="24"/>
          <w:szCs w:val="24"/>
          <w:lang w:val="hy-AM"/>
        </w:rPr>
        <w:t>1</w:t>
      </w:r>
      <w:r w:rsidRPr="008B1F5B">
        <w:rPr>
          <w:rFonts w:ascii="Calibri" w:hAnsi="Calibri"/>
          <w:i w:val="0"/>
          <w:sz w:val="24"/>
          <w:szCs w:val="24"/>
        </w:rPr>
        <w:t>"  202</w:t>
      </w:r>
      <w:r w:rsidR="003361CD">
        <w:rPr>
          <w:rFonts w:ascii="Sylfaen" w:hAnsi="Sylfaen"/>
          <w:i w:val="0"/>
          <w:sz w:val="24"/>
          <w:szCs w:val="24"/>
          <w:lang w:val="hy-AM"/>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3361CD">
        <w:rPr>
          <w:rFonts w:ascii="Sylfaen" w:hAnsi="Sylfaen"/>
          <w:i w:val="0"/>
          <w:sz w:val="24"/>
          <w:szCs w:val="24"/>
        </w:rPr>
        <w:t>ЛM-GHAPDzB-25/01</w:t>
      </w:r>
    </w:p>
    <w:p w:rsidR="00E12B8D" w:rsidRPr="00501D4F" w:rsidRDefault="00E12B8D" w:rsidP="00E12B8D">
      <w:pPr>
        <w:pStyle w:val="a3"/>
        <w:widowControl w:val="0"/>
        <w:spacing w:after="160" w:line="240" w:lineRule="auto"/>
        <w:rPr>
          <w:rFonts w:ascii="GHEA Grapalat" w:hAnsi="GHEA Grapalat"/>
          <w:i w:val="0"/>
          <w:sz w:val="22"/>
          <w:szCs w:val="22"/>
        </w:rPr>
      </w:pPr>
    </w:p>
    <w:p w:rsidR="00E12B8D" w:rsidRPr="00501D4F" w:rsidRDefault="00E12B8D" w:rsidP="00E12B8D">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sidR="00501D4F">
        <w:rPr>
          <w:rFonts w:ascii="GHEA Grapalat" w:hAnsi="GHEA Grapalat"/>
          <w:i w:val="0"/>
          <w:sz w:val="22"/>
          <w:szCs w:val="22"/>
        </w:rPr>
        <w:t xml:space="preserve"> </w:t>
      </w:r>
      <w:r w:rsidRPr="00501D4F">
        <w:rPr>
          <w:rFonts w:ascii="Sylfaen" w:hAnsi="Sylfaen"/>
          <w:i w:val="0"/>
          <w:sz w:val="22"/>
          <w:szCs w:val="22"/>
          <w:lang w:val="hy-AM"/>
        </w:rPr>
        <w:t>Лусарат</w:t>
      </w:r>
      <w:r w:rsidRPr="00501D4F">
        <w:rPr>
          <w:rFonts w:ascii="Sylfaen" w:hAnsi="Sylfaen"/>
          <w:i w:val="0"/>
          <w:sz w:val="22"/>
          <w:szCs w:val="22"/>
        </w:rPr>
        <w:t xml:space="preserve"> « </w:t>
      </w:r>
      <w:r w:rsidRPr="00501D4F">
        <w:rPr>
          <w:rFonts w:ascii="Sylfaen" w:hAnsi="Sylfaen"/>
          <w:i w:val="0"/>
          <w:sz w:val="22"/>
          <w:szCs w:val="22"/>
          <w:lang w:val="hy-AM"/>
        </w:rPr>
        <w:t>Манчук</w:t>
      </w:r>
      <w:r w:rsidRPr="00501D4F">
        <w:rPr>
          <w:rFonts w:ascii="Sylfaen" w:hAnsi="Sylfaen"/>
          <w:i w:val="0"/>
          <w:sz w:val="22"/>
          <w:szCs w:val="22"/>
        </w:rPr>
        <w:t xml:space="preserve">  </w:t>
      </w:r>
      <w:r w:rsidR="00501D4F">
        <w:rPr>
          <w:rFonts w:ascii="Sylfaen" w:hAnsi="Sylfaen"/>
          <w:i w:val="0"/>
          <w:sz w:val="22"/>
          <w:szCs w:val="22"/>
        </w:rPr>
        <w:t xml:space="preserve"> </w:t>
      </w:r>
      <w:r w:rsidRPr="00501D4F">
        <w:rPr>
          <w:rFonts w:ascii="Sylfaen" w:hAnsi="Sylfaen"/>
          <w:i w:val="0"/>
          <w:sz w:val="22"/>
          <w:szCs w:val="22"/>
        </w:rPr>
        <w:t>детский</w:t>
      </w:r>
      <w:r w:rsidR="00501D4F">
        <w:rPr>
          <w:rFonts w:ascii="Sylfaen" w:hAnsi="Sylfaen"/>
          <w:i w:val="0"/>
          <w:sz w:val="22"/>
          <w:szCs w:val="22"/>
        </w:rPr>
        <w:t xml:space="preserve"> </w:t>
      </w:r>
      <w:r w:rsidRPr="00501D4F">
        <w:rPr>
          <w:rFonts w:ascii="Sylfaen" w:hAnsi="Sylfaen"/>
          <w:i w:val="0"/>
          <w:sz w:val="22"/>
          <w:szCs w:val="22"/>
        </w:rPr>
        <w:t xml:space="preserve"> сад» </w:t>
      </w:r>
      <w:r w:rsidR="00501D4F">
        <w:rPr>
          <w:rFonts w:ascii="Sylfaen" w:hAnsi="Sylfaen"/>
          <w:i w:val="0"/>
          <w:sz w:val="22"/>
          <w:szCs w:val="22"/>
        </w:rPr>
        <w:t xml:space="preserve"> </w:t>
      </w:r>
      <w:r w:rsidRPr="00501D4F">
        <w:rPr>
          <w:rFonts w:ascii="Sylfaen" w:hAnsi="Sylfaen"/>
          <w:i w:val="0"/>
          <w:sz w:val="22"/>
          <w:szCs w:val="22"/>
          <w:lang w:val="en-US"/>
        </w:rPr>
        <w:t>HOAK</w:t>
      </w:r>
      <w:r w:rsidRPr="00501D4F">
        <w:rPr>
          <w:rFonts w:ascii="Sylfaen" w:hAnsi="Sylfaen"/>
          <w:i w:val="0"/>
          <w:sz w:val="22"/>
          <w:szCs w:val="22"/>
        </w:rPr>
        <w:t xml:space="preserve">    </w:t>
      </w:r>
      <w:r w:rsidRPr="00501D4F">
        <w:rPr>
          <w:rFonts w:ascii="GHEA Grapalat" w:hAnsi="GHEA Grapalat"/>
          <w:i w:val="0"/>
          <w:sz w:val="22"/>
          <w:szCs w:val="22"/>
        </w:rPr>
        <w:t>, находящийся по адресу</w:t>
      </w:r>
      <w:r w:rsidRPr="00501D4F">
        <w:rPr>
          <w:rFonts w:ascii="Sylfaen" w:hAnsi="Sylfaen"/>
          <w:i w:val="0"/>
          <w:sz w:val="22"/>
          <w:szCs w:val="22"/>
        </w:rPr>
        <w:t xml:space="preserve"> Араратской области с. </w:t>
      </w:r>
      <w:r w:rsidRPr="00501D4F">
        <w:rPr>
          <w:rFonts w:ascii="Sylfaen" w:hAnsi="Sylfaen"/>
          <w:i w:val="0"/>
          <w:sz w:val="22"/>
          <w:szCs w:val="22"/>
          <w:lang w:val="hy-AM"/>
        </w:rPr>
        <w:t xml:space="preserve">Лусарат </w:t>
      </w:r>
      <w:r w:rsidRPr="00501D4F">
        <w:rPr>
          <w:rFonts w:ascii="Sylfaen" w:hAnsi="Sylfaen"/>
          <w:i w:val="0"/>
          <w:sz w:val="22"/>
          <w:szCs w:val="22"/>
        </w:rPr>
        <w:t xml:space="preserve"> на ул.  </w:t>
      </w:r>
      <w:r w:rsidRPr="00501D4F">
        <w:rPr>
          <w:rFonts w:ascii="Sylfaen" w:hAnsi="Sylfaen"/>
          <w:i w:val="0"/>
          <w:sz w:val="22"/>
          <w:szCs w:val="22"/>
          <w:lang w:val="hy-AM"/>
        </w:rPr>
        <w:t>Баграм</w:t>
      </w:r>
      <w:r w:rsidRPr="00501D4F">
        <w:rPr>
          <w:rFonts w:ascii="Sylfaen" w:hAnsi="Sylfaen"/>
          <w:i w:val="0"/>
          <w:sz w:val="22"/>
          <w:szCs w:val="22"/>
        </w:rPr>
        <w:t>я</w:t>
      </w:r>
      <w:r w:rsidRPr="00501D4F">
        <w:rPr>
          <w:rFonts w:ascii="Sylfaen" w:hAnsi="Sylfaen"/>
          <w:i w:val="0"/>
          <w:sz w:val="22"/>
          <w:szCs w:val="22"/>
          <w:lang w:val="hy-AM"/>
        </w:rPr>
        <w:t>н  1</w:t>
      </w:r>
      <w:r w:rsidRPr="00501D4F">
        <w:rPr>
          <w:rFonts w:ascii="GHEA Grapalat" w:hAnsi="GHEA Grapalat"/>
          <w:i w:val="0"/>
          <w:sz w:val="22"/>
          <w:szCs w:val="22"/>
        </w:rPr>
        <w:t xml:space="preserve"> </w:t>
      </w:r>
      <w:r w:rsidR="009E3704" w:rsidRPr="00501D4F">
        <w:rPr>
          <w:rFonts w:ascii="GHEA Grapalat" w:hAnsi="GHEA Grapalat"/>
          <w:i w:val="0"/>
          <w:sz w:val="22"/>
          <w:szCs w:val="22"/>
        </w:rPr>
        <w:t xml:space="preserve"> </w:t>
      </w:r>
      <w:r w:rsidRPr="00501D4F">
        <w:rPr>
          <w:rFonts w:ascii="GHEA Grapalat" w:hAnsi="GHEA Grapalat"/>
          <w:i w:val="0"/>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sidR="00501D4F">
        <w:rPr>
          <w:rFonts w:ascii="GHEA Grapalat" w:hAnsi="GHEA Grapalat"/>
          <w:i w:val="0"/>
          <w:sz w:val="24"/>
          <w:szCs w:val="24"/>
        </w:rPr>
        <w:t xml:space="preserve"> </w:t>
      </w:r>
      <w:r w:rsidRPr="002C3F4E">
        <w:rPr>
          <w:rFonts w:ascii="GHEA Grapalat" w:hAnsi="GHEA Grapalat"/>
          <w:i w:val="0"/>
          <w:sz w:val="24"/>
          <w:szCs w:val="24"/>
        </w:rPr>
        <w:t>адресу</w:t>
      </w:r>
      <w:r w:rsidR="00501D4F">
        <w:rPr>
          <w:rFonts w:ascii="GHEA Grapalat" w:hAnsi="GHEA Grapalat"/>
          <w:i w:val="0"/>
          <w:spacing w:val="6"/>
          <w:sz w:val="24"/>
          <w:szCs w:val="24"/>
        </w:rPr>
        <w:t xml:space="preserve">  </w:t>
      </w:r>
      <w:r w:rsidR="009E3704" w:rsidRPr="002C3F4E">
        <w:rPr>
          <w:rFonts w:ascii="Sylfaen" w:hAnsi="Sylfaen"/>
          <w:i w:val="0"/>
          <w:sz w:val="24"/>
          <w:szCs w:val="24"/>
        </w:rPr>
        <w:t>с</w:t>
      </w:r>
      <w:r w:rsidR="009E3704" w:rsidRPr="002C3F4E">
        <w:rPr>
          <w:rFonts w:ascii="Sylfaen" w:hAnsi="Sylfaen"/>
          <w:i w:val="0"/>
          <w:sz w:val="24"/>
          <w:szCs w:val="24"/>
          <w:lang w:val="hy-AM"/>
        </w:rPr>
        <w:t xml:space="preserve"> </w:t>
      </w:r>
      <w:r w:rsidR="002C3F4E">
        <w:rPr>
          <w:rFonts w:ascii="Sylfaen" w:hAnsi="Sylfaen"/>
          <w:i w:val="0"/>
          <w:sz w:val="24"/>
          <w:szCs w:val="24"/>
        </w:rPr>
        <w:t xml:space="preserve"> </w:t>
      </w:r>
      <w:r w:rsidR="009E3704" w:rsidRPr="002C3F4E">
        <w:rPr>
          <w:rFonts w:ascii="Sylfaen" w:hAnsi="Sylfaen"/>
          <w:i w:val="0"/>
          <w:sz w:val="24"/>
          <w:szCs w:val="24"/>
          <w:lang w:val="hy-AM"/>
        </w:rPr>
        <w:t xml:space="preserve">Лусарат </w:t>
      </w:r>
      <w:r w:rsidR="002C3F4E">
        <w:rPr>
          <w:rFonts w:ascii="Sylfaen" w:hAnsi="Sylfaen"/>
          <w:i w:val="0"/>
          <w:sz w:val="24"/>
          <w:szCs w:val="24"/>
        </w:rPr>
        <w:t xml:space="preserve"> </w:t>
      </w:r>
      <w:r w:rsidR="009E3704" w:rsidRPr="002C3F4E">
        <w:rPr>
          <w:rFonts w:ascii="Sylfaen" w:hAnsi="Sylfaen"/>
          <w:i w:val="0"/>
          <w:sz w:val="24"/>
          <w:szCs w:val="24"/>
        </w:rPr>
        <w:t xml:space="preserve"> на </w:t>
      </w:r>
      <w:r w:rsidR="002C3F4E">
        <w:rPr>
          <w:rFonts w:ascii="Sylfaen" w:hAnsi="Sylfaen"/>
          <w:i w:val="0"/>
          <w:sz w:val="24"/>
          <w:szCs w:val="24"/>
        </w:rPr>
        <w:t xml:space="preserve"> </w:t>
      </w:r>
      <w:r w:rsidR="009E3704" w:rsidRPr="002C3F4E">
        <w:rPr>
          <w:rFonts w:ascii="Sylfaen" w:hAnsi="Sylfaen"/>
          <w:i w:val="0"/>
          <w:sz w:val="24"/>
          <w:szCs w:val="24"/>
        </w:rPr>
        <w:t xml:space="preserve">ул.  </w:t>
      </w:r>
      <w:r w:rsidR="009E3704" w:rsidRPr="002C3F4E">
        <w:rPr>
          <w:rFonts w:ascii="Sylfaen" w:hAnsi="Sylfaen"/>
          <w:i w:val="0"/>
          <w:sz w:val="24"/>
          <w:szCs w:val="24"/>
          <w:lang w:val="hy-AM"/>
        </w:rPr>
        <w:t>Баграм</w:t>
      </w:r>
      <w:r w:rsidR="009E3704" w:rsidRPr="002C3F4E">
        <w:rPr>
          <w:rFonts w:ascii="Sylfaen" w:hAnsi="Sylfaen"/>
          <w:i w:val="0"/>
          <w:sz w:val="24"/>
          <w:szCs w:val="24"/>
        </w:rPr>
        <w:t>я</w:t>
      </w:r>
      <w:r w:rsidR="009E3704" w:rsidRPr="002C3F4E">
        <w:rPr>
          <w:rFonts w:ascii="Sylfaen" w:hAnsi="Sylfaen"/>
          <w:i w:val="0"/>
          <w:sz w:val="24"/>
          <w:szCs w:val="24"/>
          <w:lang w:val="hy-AM"/>
        </w:rPr>
        <w:t>н  1</w:t>
      </w:r>
      <w:r w:rsidR="009E3704" w:rsidRPr="002C3F4E">
        <w:rPr>
          <w:rFonts w:ascii="Sylfaen" w:hAnsi="Sylfaen"/>
          <w:i w:val="0"/>
          <w:sz w:val="24"/>
          <w:szCs w:val="24"/>
        </w:rPr>
        <w:t xml:space="preserve">, </w:t>
      </w:r>
      <w:r w:rsidR="009E3704" w:rsidRPr="002C3F4E">
        <w:rPr>
          <w:rFonts w:ascii="Calibri" w:hAnsi="Calibri"/>
          <w:i w:val="0"/>
          <w:sz w:val="24"/>
          <w:szCs w:val="24"/>
        </w:rPr>
        <w:t xml:space="preserve">в документарной форме, </w:t>
      </w:r>
      <w:r w:rsidR="002C3F4E">
        <w:rPr>
          <w:rFonts w:ascii="Calibri" w:hAnsi="Calibri"/>
          <w:i w:val="0"/>
          <w:sz w:val="24"/>
          <w:szCs w:val="24"/>
        </w:rPr>
        <w:t xml:space="preserve"> </w:t>
      </w:r>
      <w:r w:rsidR="007941A0">
        <w:rPr>
          <w:rFonts w:ascii="Sylfaen" w:hAnsi="Sylfaen"/>
          <w:i w:val="0"/>
          <w:sz w:val="24"/>
          <w:szCs w:val="24"/>
          <w:lang w:val="hy-AM"/>
        </w:rPr>
        <w:t>1</w:t>
      </w:r>
      <w:r w:rsidR="008671AA">
        <w:rPr>
          <w:rFonts w:ascii="Sylfaen" w:hAnsi="Sylfaen"/>
          <w:i w:val="0"/>
          <w:sz w:val="24"/>
          <w:szCs w:val="24"/>
        </w:rPr>
        <w:t>6</w:t>
      </w:r>
      <w:r w:rsidR="007941A0">
        <w:rPr>
          <w:rFonts w:ascii="Sylfaen" w:hAnsi="Sylfaen"/>
          <w:i w:val="0"/>
          <w:sz w:val="24"/>
          <w:szCs w:val="24"/>
          <w:lang w:val="hy-AM"/>
        </w:rPr>
        <w:t>.0</w:t>
      </w:r>
      <w:r w:rsidR="009E3704" w:rsidRPr="002C3F4E">
        <w:rPr>
          <w:rFonts w:ascii="Sylfaen" w:hAnsi="Sylfaen"/>
          <w:i w:val="0"/>
          <w:sz w:val="24"/>
          <w:szCs w:val="24"/>
          <w:lang w:val="hy-AM"/>
        </w:rPr>
        <w:t>0</w:t>
      </w:r>
      <w:r w:rsidR="002C3F4E">
        <w:rPr>
          <w:rFonts w:ascii="Sylfaen" w:hAnsi="Sylfaen"/>
          <w:i w:val="0"/>
          <w:sz w:val="24"/>
          <w:szCs w:val="24"/>
        </w:rPr>
        <w:t xml:space="preserve"> </w:t>
      </w:r>
      <w:r w:rsidR="009E3704" w:rsidRPr="002C3F4E">
        <w:rPr>
          <w:rFonts w:ascii="Calibri" w:hAnsi="Calibri"/>
          <w:i w:val="0"/>
          <w:sz w:val="24"/>
          <w:szCs w:val="24"/>
        </w:rPr>
        <w:t xml:space="preserve"> часов </w:t>
      </w:r>
      <w:r w:rsidR="002C3F4E">
        <w:rPr>
          <w:rFonts w:ascii="Calibri" w:hAnsi="Calibri"/>
          <w:i w:val="0"/>
          <w:sz w:val="24"/>
          <w:szCs w:val="24"/>
        </w:rPr>
        <w:t xml:space="preserve"> </w:t>
      </w:r>
      <w:r w:rsidR="009E3704"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E12B8D" w:rsidRPr="002C3F4E" w:rsidRDefault="00E12B8D" w:rsidP="00E12B8D">
      <w:pPr>
        <w:pStyle w:val="a3"/>
        <w:widowControl w:val="0"/>
        <w:spacing w:after="160" w:line="240" w:lineRule="auto"/>
        <w:ind w:firstLine="567"/>
        <w:rPr>
          <w:rFonts w:ascii="GHEA Grapalat" w:hAnsi="GHEA Grapalat"/>
          <w:i w:val="0"/>
          <w:color w:val="FF0000"/>
          <w:sz w:val="24"/>
          <w:szCs w:val="24"/>
        </w:rPr>
      </w:pPr>
      <w:r w:rsidRPr="002C3F4E">
        <w:rPr>
          <w:rFonts w:ascii="GHEA Grapalat" w:hAnsi="GHEA Grapalat"/>
          <w:i w:val="0"/>
          <w:sz w:val="24"/>
          <w:szCs w:val="24"/>
        </w:rPr>
        <w:t>Вскрытие заявок будет проводиться по адресу</w:t>
      </w:r>
      <w:r w:rsidR="002C3F4E">
        <w:rPr>
          <w:rFonts w:ascii="GHEA Grapalat" w:hAnsi="GHEA Grapalat"/>
          <w:i w:val="0"/>
          <w:sz w:val="24"/>
          <w:szCs w:val="24"/>
        </w:rPr>
        <w:t xml:space="preserve"> </w:t>
      </w:r>
      <w:r w:rsidRPr="002C3F4E">
        <w:rPr>
          <w:rFonts w:ascii="GHEA Grapalat" w:hAnsi="GHEA Grapalat"/>
          <w:i w:val="0"/>
          <w:sz w:val="24"/>
          <w:szCs w:val="24"/>
        </w:rPr>
        <w:t xml:space="preserve"> </w:t>
      </w:r>
      <w:r w:rsidR="009E3704" w:rsidRPr="002C3F4E">
        <w:rPr>
          <w:rFonts w:ascii="Sylfaen" w:hAnsi="Sylfaen"/>
          <w:i w:val="0"/>
          <w:sz w:val="24"/>
          <w:szCs w:val="24"/>
          <w:lang w:val="hy-AM"/>
        </w:rPr>
        <w:t xml:space="preserve">Лусарат </w:t>
      </w:r>
      <w:r w:rsidR="009E3704" w:rsidRPr="002C3F4E">
        <w:rPr>
          <w:rFonts w:ascii="Sylfaen" w:hAnsi="Sylfaen"/>
          <w:i w:val="0"/>
          <w:sz w:val="24"/>
          <w:szCs w:val="24"/>
        </w:rPr>
        <w:t xml:space="preserve"> </w:t>
      </w:r>
      <w:r w:rsidR="002C3F4E">
        <w:rPr>
          <w:rFonts w:ascii="Sylfaen" w:hAnsi="Sylfaen"/>
          <w:i w:val="0"/>
          <w:sz w:val="24"/>
          <w:szCs w:val="24"/>
        </w:rPr>
        <w:t xml:space="preserve"> </w:t>
      </w:r>
      <w:r w:rsidR="009E3704" w:rsidRPr="002C3F4E">
        <w:rPr>
          <w:rFonts w:ascii="Sylfaen" w:hAnsi="Sylfaen"/>
          <w:i w:val="0"/>
          <w:sz w:val="24"/>
          <w:szCs w:val="24"/>
        </w:rPr>
        <w:t xml:space="preserve">на </w:t>
      </w:r>
      <w:r w:rsidR="002C3F4E">
        <w:rPr>
          <w:rFonts w:ascii="Sylfaen" w:hAnsi="Sylfaen"/>
          <w:i w:val="0"/>
          <w:sz w:val="24"/>
          <w:szCs w:val="24"/>
        </w:rPr>
        <w:t xml:space="preserve"> </w:t>
      </w:r>
      <w:r w:rsidR="009E3704" w:rsidRPr="002C3F4E">
        <w:rPr>
          <w:rFonts w:ascii="Sylfaen" w:hAnsi="Sylfaen"/>
          <w:i w:val="0"/>
          <w:sz w:val="24"/>
          <w:szCs w:val="24"/>
        </w:rPr>
        <w:t xml:space="preserve">ул.  </w:t>
      </w:r>
      <w:r w:rsidR="002C3F4E">
        <w:rPr>
          <w:rFonts w:ascii="Sylfaen" w:hAnsi="Sylfaen"/>
          <w:i w:val="0"/>
          <w:sz w:val="24"/>
          <w:szCs w:val="24"/>
        </w:rPr>
        <w:t xml:space="preserve"> </w:t>
      </w:r>
      <w:r w:rsidR="009E3704" w:rsidRPr="002C3F4E">
        <w:rPr>
          <w:rFonts w:ascii="Sylfaen" w:hAnsi="Sylfaen"/>
          <w:i w:val="0"/>
          <w:sz w:val="24"/>
          <w:szCs w:val="24"/>
          <w:lang w:val="hy-AM"/>
        </w:rPr>
        <w:t>Баграм</w:t>
      </w:r>
      <w:r w:rsidR="009E3704" w:rsidRPr="002C3F4E">
        <w:rPr>
          <w:rFonts w:ascii="Sylfaen" w:hAnsi="Sylfaen"/>
          <w:i w:val="0"/>
          <w:sz w:val="24"/>
          <w:szCs w:val="24"/>
        </w:rPr>
        <w:t>я</w:t>
      </w:r>
      <w:r w:rsidR="009E3704" w:rsidRPr="002C3F4E">
        <w:rPr>
          <w:rFonts w:ascii="Sylfaen" w:hAnsi="Sylfaen"/>
          <w:i w:val="0"/>
          <w:sz w:val="24"/>
          <w:szCs w:val="24"/>
          <w:lang w:val="hy-AM"/>
        </w:rPr>
        <w:t xml:space="preserve">н  </w:t>
      </w:r>
      <w:r w:rsidR="009E3704" w:rsidRPr="003361CD">
        <w:rPr>
          <w:rFonts w:ascii="Sylfaen" w:hAnsi="Sylfaen"/>
          <w:i w:val="0"/>
          <w:sz w:val="24"/>
          <w:szCs w:val="24"/>
        </w:rPr>
        <w:t>1</w:t>
      </w:r>
      <w:r w:rsidR="009E3704" w:rsidRPr="002C3F4E">
        <w:rPr>
          <w:rFonts w:ascii="Sylfaen" w:hAnsi="Sylfaen"/>
          <w:i w:val="0"/>
          <w:sz w:val="24"/>
          <w:szCs w:val="24"/>
        </w:rPr>
        <w:t xml:space="preserve"> </w:t>
      </w:r>
      <w:r w:rsidR="009E3704" w:rsidRPr="003361CD">
        <w:rPr>
          <w:rFonts w:ascii="Sylfaen" w:hAnsi="Sylfaen"/>
          <w:i w:val="0"/>
          <w:sz w:val="24"/>
          <w:szCs w:val="24"/>
        </w:rPr>
        <w:t xml:space="preserve"> 1</w:t>
      </w:r>
      <w:r w:rsidR="008671AA">
        <w:rPr>
          <w:rFonts w:ascii="Sylfaen" w:hAnsi="Sylfaen"/>
          <w:i w:val="0"/>
          <w:sz w:val="24"/>
          <w:szCs w:val="24"/>
        </w:rPr>
        <w:t>6</w:t>
      </w:r>
      <w:r w:rsidR="009E3704" w:rsidRPr="003361CD">
        <w:rPr>
          <w:rFonts w:ascii="Sylfaen" w:hAnsi="Sylfaen"/>
          <w:i w:val="0"/>
          <w:sz w:val="24"/>
          <w:szCs w:val="24"/>
        </w:rPr>
        <w:t>.</w:t>
      </w:r>
      <w:r w:rsidR="007941A0" w:rsidRPr="003361CD">
        <w:rPr>
          <w:rFonts w:ascii="Sylfaen" w:hAnsi="Sylfaen"/>
          <w:i w:val="0"/>
          <w:sz w:val="24"/>
          <w:szCs w:val="24"/>
        </w:rPr>
        <w:t>00</w:t>
      </w:r>
      <w:r w:rsidR="009E3704" w:rsidRPr="003361CD">
        <w:rPr>
          <w:rFonts w:ascii="Sylfaen" w:hAnsi="Sylfaen"/>
          <w:i w:val="0"/>
          <w:sz w:val="24"/>
          <w:szCs w:val="24"/>
        </w:rPr>
        <w:t xml:space="preserve"> в  «</w:t>
      </w:r>
      <w:r w:rsidR="003361CD" w:rsidRPr="003361CD">
        <w:rPr>
          <w:rFonts w:ascii="Sylfaen" w:hAnsi="Sylfaen"/>
          <w:i w:val="0"/>
          <w:sz w:val="24"/>
          <w:szCs w:val="24"/>
        </w:rPr>
        <w:t>04</w:t>
      </w:r>
      <w:r w:rsidR="009E3704" w:rsidRPr="003361CD">
        <w:rPr>
          <w:rFonts w:ascii="Sylfaen" w:hAnsi="Sylfaen"/>
          <w:i w:val="0"/>
          <w:sz w:val="24"/>
          <w:szCs w:val="24"/>
        </w:rPr>
        <w:t xml:space="preserve">»  </w:t>
      </w:r>
      <w:r w:rsidR="003361CD" w:rsidRPr="003361CD">
        <w:rPr>
          <w:rFonts w:ascii="Sylfaen" w:hAnsi="Sylfaen"/>
          <w:i w:val="0"/>
          <w:sz w:val="24"/>
          <w:szCs w:val="24"/>
        </w:rPr>
        <w:t>12</w:t>
      </w:r>
      <w:r w:rsidR="009E3704" w:rsidRPr="003361CD">
        <w:rPr>
          <w:rFonts w:ascii="Sylfaen" w:hAnsi="Sylfaen"/>
          <w:i w:val="0"/>
          <w:sz w:val="24"/>
          <w:szCs w:val="24"/>
        </w:rPr>
        <w:t>.202</w:t>
      </w:r>
      <w:r w:rsidR="003361CD" w:rsidRPr="003361CD">
        <w:rPr>
          <w:rFonts w:ascii="Sylfaen" w:hAnsi="Sylfaen"/>
          <w:i w:val="0"/>
          <w:sz w:val="24"/>
          <w:szCs w:val="24"/>
        </w:rPr>
        <w:t>4</w:t>
      </w:r>
      <w:r w:rsidR="009E3704" w:rsidRPr="003361CD">
        <w:rPr>
          <w:rFonts w:ascii="Sylfaen" w:hAnsi="Sylfaen"/>
          <w:i w:val="0"/>
          <w:sz w:val="24"/>
          <w:szCs w:val="24"/>
        </w:rPr>
        <w:t xml:space="preserve"> года </w:t>
      </w:r>
      <w:r w:rsidRPr="003361CD">
        <w:rPr>
          <w:rFonts w:ascii="Sylfaen" w:hAnsi="Sylfaen"/>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3361CD" w:rsidRDefault="009E3704" w:rsidP="009E3704">
      <w:pPr>
        <w:widowControl w:val="0"/>
        <w:spacing w:after="160"/>
        <w:ind w:firstLine="720"/>
        <w:jc w:val="both"/>
        <w:rPr>
          <w:rFonts w:ascii="GHEA Grapalat" w:hAnsi="GHEA Grapalat"/>
          <w:u w:val="single"/>
          <w:lang w:val="hy-AM"/>
        </w:rPr>
      </w:pPr>
      <w:r w:rsidRPr="009E3704">
        <w:rPr>
          <w:rFonts w:ascii="GHEA Grapalat" w:hAnsi="GHEA Grapalat"/>
        </w:rPr>
        <w:t xml:space="preserve">Телефон </w:t>
      </w:r>
      <w:r w:rsidRPr="009E3704">
        <w:rPr>
          <w:rFonts w:ascii="GHEA Grapalat" w:hAnsi="GHEA Grapalat"/>
          <w:lang w:val="af-ZA"/>
        </w:rPr>
        <w:t>+</w:t>
      </w:r>
      <w:r w:rsidR="003361CD">
        <w:rPr>
          <w:rFonts w:ascii="Sylfaen" w:hAnsi="Sylfaen"/>
          <w:i/>
          <w:lang w:val="hy-AM"/>
        </w:rPr>
        <w:t>060881111</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Лусарат</w:t>
      </w:r>
      <w:r w:rsidRPr="00501D4F">
        <w:rPr>
          <w:rFonts w:ascii="Sylfaen" w:hAnsi="Sylfaen"/>
          <w:sz w:val="22"/>
          <w:szCs w:val="22"/>
        </w:rPr>
        <w:t xml:space="preserve"> « </w:t>
      </w:r>
      <w:r w:rsidRPr="00501D4F">
        <w:rPr>
          <w:rFonts w:ascii="Sylfaen" w:hAnsi="Sylfaen"/>
          <w:sz w:val="22"/>
          <w:szCs w:val="22"/>
          <w:lang w:val="hy-AM"/>
        </w:rPr>
        <w:t>Манчук</w:t>
      </w:r>
      <w:r w:rsidRPr="00501D4F">
        <w:rPr>
          <w:rFonts w:ascii="Sylfaen" w:hAnsi="Sylfaen"/>
          <w:sz w:val="22"/>
          <w:szCs w:val="22"/>
        </w:rPr>
        <w:t xml:space="preserve">  детский сад» </w:t>
      </w:r>
      <w:r w:rsidRPr="00501D4F">
        <w:rPr>
          <w:rFonts w:ascii="Sylfaen" w:hAnsi="Sylfaen"/>
          <w:sz w:val="22"/>
          <w:szCs w:val="22"/>
          <w:lang w:val="en-US"/>
        </w:rPr>
        <w:t>HOAK</w:t>
      </w:r>
      <w:r w:rsidRPr="00501D4F">
        <w:rPr>
          <w:rFonts w:ascii="Sylfaen" w:hAnsi="Sylfaen"/>
          <w:sz w:val="22"/>
          <w:szCs w:val="22"/>
        </w:rPr>
        <w:t xml:space="preserve">    </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3361CD">
        <w:rPr>
          <w:rFonts w:ascii="Sylfaen" w:hAnsi="Sylfaen"/>
        </w:rPr>
        <w:t>ЛM-GHAPDzB-25/01</w:t>
      </w:r>
      <w:r w:rsidR="009E3704" w:rsidRPr="009E3704">
        <w:rPr>
          <w:rFonts w:ascii="GHEA Grapalat" w:hAnsi="GHEA Grapalat"/>
          <w:i/>
        </w:rPr>
        <w:br/>
        <w:t xml:space="preserve">№ 1 от </w:t>
      </w:r>
      <w:r w:rsidR="003361CD">
        <w:rPr>
          <w:rFonts w:ascii="GHEA Grapalat" w:hAnsi="GHEA Grapalat"/>
          <w:i/>
          <w:lang w:val="hy-AM"/>
        </w:rPr>
        <w:t>27</w:t>
      </w:r>
      <w:r w:rsidR="009E3704" w:rsidRPr="009E3704">
        <w:rPr>
          <w:rFonts w:ascii="GHEA Grapalat" w:hAnsi="GHEA Grapalat"/>
          <w:i/>
        </w:rPr>
        <w:t xml:space="preserve"> </w:t>
      </w:r>
      <w:r w:rsidR="008B1F5B">
        <w:rPr>
          <w:rFonts w:ascii="GHEA Grapalat" w:hAnsi="GHEA Grapalat"/>
        </w:rPr>
        <w:t>.1</w:t>
      </w:r>
      <w:r w:rsidR="003361CD">
        <w:rPr>
          <w:rFonts w:ascii="GHEA Grapalat" w:hAnsi="GHEA Grapalat"/>
          <w:lang w:val="hy-AM"/>
        </w:rPr>
        <w:t>1</w:t>
      </w:r>
      <w:r w:rsidR="009E3704" w:rsidRPr="009E3704">
        <w:rPr>
          <w:rFonts w:ascii="GHEA Grapalat" w:hAnsi="GHEA Grapalat"/>
        </w:rPr>
        <w:t>.</w:t>
      </w:r>
      <w:r w:rsidR="009E3704" w:rsidRPr="009E3704">
        <w:rPr>
          <w:rFonts w:ascii="GHEA Grapalat" w:hAnsi="GHEA Grapalat"/>
          <w:i/>
        </w:rPr>
        <w:t>202</w:t>
      </w:r>
      <w:r w:rsidR="003361CD">
        <w:rPr>
          <w:rFonts w:ascii="GHEA Grapalat" w:hAnsi="GHEA Grapalat"/>
          <w:i/>
          <w:lang w:val="hy-AM"/>
        </w:rPr>
        <w:t>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Arial" w:hAnsi="Arial" w:cs="Arial"/>
          <w:lang w:eastAsia="en-US" w:bidi="ar-SA"/>
        </w:rPr>
      </w:pPr>
      <w:r w:rsidRPr="00501D4F">
        <w:rPr>
          <w:rFonts w:ascii="Sylfaen" w:hAnsi="Sylfaen" w:cs="Courier New"/>
          <w:lang w:val="hy-AM" w:eastAsia="en-US" w:bidi="ar-SA"/>
        </w:rPr>
        <w:t>Лусарат</w:t>
      </w:r>
      <w:r w:rsidRPr="00501D4F">
        <w:rPr>
          <w:rFonts w:ascii="Sylfaen" w:hAnsi="Sylfaen" w:cs="Courier New"/>
          <w:lang w:eastAsia="en-US" w:bidi="ar-SA"/>
        </w:rPr>
        <w:t xml:space="preserve"> « </w:t>
      </w:r>
      <w:r w:rsidRPr="00501D4F">
        <w:rPr>
          <w:rFonts w:ascii="Sylfaen" w:hAnsi="Sylfaen" w:cs="Courier New"/>
          <w:lang w:val="hy-AM" w:eastAsia="en-US" w:bidi="ar-SA"/>
        </w:rPr>
        <w:t>Манчук</w:t>
      </w:r>
      <w:r w:rsidRPr="00501D4F">
        <w:rPr>
          <w:rFonts w:ascii="Sylfaen" w:hAnsi="Sylfaen" w:cs="Courier New"/>
          <w:lang w:eastAsia="en-US" w:bidi="ar-SA"/>
        </w:rPr>
        <w:t xml:space="preserve">  детский сад» </w:t>
      </w:r>
      <w:r w:rsidRPr="00501D4F">
        <w:rPr>
          <w:rFonts w:ascii="Sylfaen" w:hAnsi="Sylfaen" w:cs="Courier New"/>
          <w:lang w:val="en-US" w:eastAsia="en-US" w:bidi="ar-SA"/>
        </w:rPr>
        <w:t>HOAK</w:t>
      </w:r>
      <w:r w:rsidRPr="00501D4F">
        <w:rPr>
          <w:rFonts w:ascii="Sylfaen" w:hAnsi="Sylfaen" w:cs="Courier New"/>
          <w:lang w:eastAsia="en-US" w:bidi="ar-SA"/>
        </w:rPr>
        <w:t xml:space="preserve">    </w:t>
      </w:r>
      <w:r w:rsidRPr="00501D4F">
        <w:rPr>
          <w:rFonts w:ascii="Arial" w:hAnsi="Arial" w:cs="Arial"/>
          <w:lang w:eastAsia="en-US" w:bidi="ar-SA"/>
        </w:rPr>
        <w:t xml:space="preserve">  </w:t>
      </w:r>
    </w:p>
    <w:p w:rsidR="009E3704" w:rsidRPr="00501D4F" w:rsidRDefault="009E3704" w:rsidP="009E3704">
      <w:pPr>
        <w:widowControl w:val="0"/>
        <w:spacing w:after="160"/>
        <w:ind w:right="-7" w:firstLine="567"/>
        <w:jc w:val="center"/>
        <w:rPr>
          <w:rFonts w:ascii="Arial" w:hAnsi="Arial" w:cs="Arial"/>
          <w:lang w:eastAsia="en-US" w:bidi="ar-SA"/>
        </w:rPr>
      </w:pP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Calibri" w:hAnsi="Calibri" w:cs="Courier New"/>
          <w:lang w:eastAsia="en-US" w:bidi="ar-SA"/>
        </w:rPr>
      </w:pPr>
      <w:r w:rsidRPr="00501D4F">
        <w:rPr>
          <w:rFonts w:ascii="Sylfaen" w:hAnsi="Sylfaen" w:cs="Courier New"/>
          <w:i/>
          <w:lang w:val="hy-AM" w:eastAsia="en-US" w:bidi="ar-SA"/>
        </w:rPr>
        <w:t>Лусарат</w:t>
      </w:r>
      <w:r w:rsidRPr="00501D4F">
        <w:rPr>
          <w:rFonts w:ascii="Sylfaen" w:hAnsi="Sylfaen" w:cs="Courier New"/>
          <w:lang w:eastAsia="en-US" w:bidi="ar-SA"/>
        </w:rPr>
        <w:t xml:space="preserve"> « </w:t>
      </w:r>
      <w:r w:rsidRPr="00501D4F">
        <w:rPr>
          <w:rFonts w:ascii="Sylfaen" w:hAnsi="Sylfaen" w:cs="Courier New"/>
          <w:i/>
          <w:lang w:val="hy-AM" w:eastAsia="en-US" w:bidi="ar-SA"/>
        </w:rPr>
        <w:t>Ман</w:t>
      </w:r>
      <w:r w:rsidRPr="00501D4F">
        <w:rPr>
          <w:rFonts w:ascii="Sylfaen" w:hAnsi="Sylfaen" w:cs="Courier New"/>
          <w:lang w:val="hy-AM" w:eastAsia="en-US" w:bidi="ar-SA"/>
        </w:rPr>
        <w:t>ч</w:t>
      </w:r>
      <w:r w:rsidRPr="00501D4F">
        <w:rPr>
          <w:rFonts w:ascii="Sylfaen" w:hAnsi="Sylfaen" w:cs="Courier New"/>
          <w:i/>
          <w:lang w:val="hy-AM" w:eastAsia="en-US" w:bidi="ar-SA"/>
        </w:rPr>
        <w:t>ук</w:t>
      </w:r>
      <w:r w:rsidRPr="00501D4F">
        <w:rPr>
          <w:rFonts w:ascii="Sylfaen" w:hAnsi="Sylfaen" w:cs="Courier New"/>
          <w:lang w:eastAsia="en-US" w:bidi="ar-SA"/>
        </w:rPr>
        <w:t xml:space="preserve">  детский сад» </w:t>
      </w:r>
      <w:r w:rsidRPr="00501D4F">
        <w:rPr>
          <w:rFonts w:ascii="Sylfaen" w:hAnsi="Sylfaen" w:cs="Courier New"/>
          <w:lang w:val="en-US" w:eastAsia="en-US" w:bidi="ar-SA"/>
        </w:rPr>
        <w:t>HOAK</w:t>
      </w:r>
      <w:r w:rsidRPr="00501D4F">
        <w:rPr>
          <w:rFonts w:ascii="Sylfaen" w:hAnsi="Sylfaen" w:cs="Courier New"/>
          <w:lang w:eastAsia="en-US" w:bidi="ar-SA"/>
        </w:rPr>
        <w:t xml:space="preserve">    </w:t>
      </w:r>
    </w:p>
    <w:p w:rsidR="00E12B8D" w:rsidRPr="00501D4F" w:rsidRDefault="00E12B8D" w:rsidP="00E12B8D">
      <w:pPr>
        <w:pStyle w:val="aa"/>
        <w:widowControl w:val="0"/>
        <w:spacing w:after="160"/>
        <w:ind w:right="-7" w:firstLine="567"/>
        <w:jc w:val="center"/>
        <w:rPr>
          <w:rFonts w:ascii="GHEA Grapalat" w:hAnsi="GHEA Grapalat"/>
        </w:rPr>
      </w:pPr>
    </w:p>
    <w:p w:rsidR="00E12B8D" w:rsidRPr="009044F1" w:rsidRDefault="00E12B8D" w:rsidP="00E12B8D">
      <w:pPr>
        <w:pStyle w:val="aa"/>
        <w:widowControl w:val="0"/>
        <w:spacing w:after="160"/>
        <w:ind w:right="-7" w:firstLine="567"/>
        <w:jc w:val="center"/>
        <w:rPr>
          <w:rFonts w:ascii="GHEA Grapalat" w:hAnsi="GHEA Grapalat"/>
        </w:rPr>
      </w:pP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9E3704" w:rsidRPr="00501D4F" w:rsidRDefault="009E3704" w:rsidP="009E3704">
      <w:pPr>
        <w:widowControl w:val="0"/>
        <w:spacing w:after="160"/>
        <w:jc w:val="center"/>
        <w:rPr>
          <w:rFonts w:ascii="Sylfaen" w:hAnsi="Sylfaen"/>
        </w:rPr>
      </w:pPr>
      <w:r w:rsidRPr="00501D4F">
        <w:rPr>
          <w:rFonts w:ascii="Sylfaen" w:hAnsi="Sylfaen"/>
          <w:lang w:val="hy-AM"/>
        </w:rPr>
        <w:t>Лусарат</w:t>
      </w:r>
      <w:r w:rsidRPr="00501D4F">
        <w:rPr>
          <w:rFonts w:ascii="Sylfaen" w:hAnsi="Sylfaen"/>
        </w:rPr>
        <w:t xml:space="preserve"> « </w:t>
      </w:r>
      <w:r w:rsidRPr="00501D4F">
        <w:rPr>
          <w:rFonts w:ascii="Sylfaen" w:hAnsi="Sylfaen"/>
          <w:lang w:val="hy-AM"/>
        </w:rPr>
        <w:t>Манчук</w:t>
      </w:r>
      <w:r w:rsidRPr="00501D4F">
        <w:rPr>
          <w:rFonts w:ascii="Sylfaen" w:hAnsi="Sylfaen"/>
        </w:rPr>
        <w:t xml:space="preserve">  детский сад» </w:t>
      </w:r>
      <w:r w:rsidRPr="00501D4F">
        <w:rPr>
          <w:rFonts w:ascii="Sylfaen" w:hAnsi="Sylfaen"/>
          <w:lang w:val="en-US"/>
        </w:rPr>
        <w:t>HOAK</w:t>
      </w:r>
      <w:r w:rsidRPr="00501D4F">
        <w:rPr>
          <w:rFonts w:ascii="Sylfaen" w:hAnsi="Sylfaen"/>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3361CD">
        <w:rPr>
          <w:rFonts w:ascii="Sylfaen" w:hAnsi="Sylfaen"/>
        </w:rPr>
        <w:t>ЛM-GHAPDzB-25/01</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9044F1"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9E3704">
        <w:rPr>
          <w:rFonts w:ascii="Sylfaen" w:hAnsi="Sylfaen"/>
          <w:i w:val="0"/>
          <w:lang w:val="hy-AM"/>
        </w:rPr>
        <w:t>Лусарат</w:t>
      </w:r>
      <w:r w:rsidR="009E3704" w:rsidRPr="000B5324">
        <w:rPr>
          <w:rFonts w:ascii="Sylfaen" w:hAnsi="Sylfaen"/>
        </w:rPr>
        <w:t xml:space="preserve"> </w:t>
      </w:r>
      <w:r w:rsidR="009E3704" w:rsidRPr="003361CD">
        <w:rPr>
          <w:rFonts w:ascii="GHEA Grapalat" w:hAnsi="GHEA Grapalat"/>
          <w:i w:val="0"/>
          <w:sz w:val="24"/>
          <w:szCs w:val="24"/>
        </w:rPr>
        <w:t>« Манчук  детский сад» HOAK</w:t>
      </w:r>
      <w:r w:rsidRPr="009044F1">
        <w:rPr>
          <w:rFonts w:ascii="GHEA Grapalat" w:hAnsi="GHEA Grapalat"/>
          <w:i w:val="0"/>
          <w:sz w:val="24"/>
          <w:szCs w:val="24"/>
        </w:rPr>
        <w:t xml:space="preserve"> (далее — также товар) для нужд "</w:t>
      </w:r>
      <w:r w:rsidR="009E3704" w:rsidRPr="003361CD">
        <w:rPr>
          <w:rFonts w:ascii="GHEA Grapalat" w:hAnsi="GHEA Grapalat"/>
          <w:i w:val="0"/>
          <w:sz w:val="24"/>
          <w:szCs w:val="24"/>
        </w:rPr>
        <w:t xml:space="preserve"> продуктов</w:t>
      </w:r>
      <w:r w:rsidR="009E3704" w:rsidRPr="009044F1">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лоты </w:t>
      </w:r>
      <w:r w:rsidRPr="003361CD">
        <w:rPr>
          <w:rFonts w:ascii="GHEA Grapalat" w:hAnsi="GHEA Grapalat"/>
          <w:i w:val="0"/>
          <w:sz w:val="24"/>
          <w:szCs w:val="24"/>
        </w:rPr>
        <w:t>"</w:t>
      </w:r>
      <w:r w:rsidR="003361CD">
        <w:rPr>
          <w:rFonts w:ascii="GHEA Grapalat" w:hAnsi="GHEA Grapalat"/>
          <w:i w:val="0"/>
          <w:sz w:val="24"/>
          <w:szCs w:val="24"/>
          <w:lang w:val="hy-AM"/>
        </w:rPr>
        <w:t>16</w:t>
      </w:r>
      <w:r w:rsidRPr="003361CD">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3361CD" w:rsidTr="008B1F5B">
        <w:trPr>
          <w:jc w:val="center"/>
        </w:trPr>
        <w:tc>
          <w:tcPr>
            <w:tcW w:w="2776" w:type="dxa"/>
            <w:gridSpan w:val="2"/>
            <w:vAlign w:val="center"/>
          </w:tcPr>
          <w:p w:rsidR="00E12B8D" w:rsidRPr="003361CD" w:rsidRDefault="00E12B8D" w:rsidP="008B1F5B">
            <w:pPr>
              <w:pStyle w:val="23"/>
              <w:widowControl w:val="0"/>
              <w:spacing w:after="120" w:line="240" w:lineRule="auto"/>
              <w:ind w:firstLine="0"/>
              <w:jc w:val="center"/>
              <w:rPr>
                <w:rFonts w:ascii="GHEA Grapalat" w:hAnsi="GHEA Grapalat"/>
                <w:sz w:val="24"/>
                <w:szCs w:val="24"/>
              </w:rPr>
            </w:pPr>
            <w:r w:rsidRPr="003361CD">
              <w:rPr>
                <w:rFonts w:ascii="GHEA Grapalat" w:hAnsi="GHEA Grapalat"/>
                <w:sz w:val="24"/>
                <w:szCs w:val="24"/>
              </w:rPr>
              <w:t>Лотов</w:t>
            </w:r>
          </w:p>
        </w:tc>
        <w:tc>
          <w:tcPr>
            <w:tcW w:w="6458" w:type="dxa"/>
            <w:vMerge w:val="restart"/>
            <w:vAlign w:val="center"/>
          </w:tcPr>
          <w:p w:rsidR="00E12B8D" w:rsidRPr="003361CD" w:rsidRDefault="00E12B8D" w:rsidP="008B1F5B">
            <w:pPr>
              <w:pStyle w:val="23"/>
              <w:widowControl w:val="0"/>
              <w:spacing w:after="120" w:line="240" w:lineRule="auto"/>
              <w:ind w:firstLine="0"/>
              <w:jc w:val="center"/>
              <w:rPr>
                <w:rFonts w:ascii="GHEA Grapalat" w:hAnsi="GHEA Grapalat"/>
                <w:sz w:val="24"/>
                <w:szCs w:val="24"/>
              </w:rPr>
            </w:pPr>
            <w:r w:rsidRPr="003361CD">
              <w:rPr>
                <w:rFonts w:ascii="GHEA Grapalat" w:hAnsi="GHEA Grapalat"/>
                <w:sz w:val="24"/>
                <w:szCs w:val="24"/>
              </w:rPr>
              <w:t>Наименование лота</w:t>
            </w:r>
          </w:p>
        </w:tc>
      </w:tr>
      <w:tr w:rsidR="00E12B8D" w:rsidRPr="003361CD" w:rsidTr="008B1F5B">
        <w:trPr>
          <w:jc w:val="center"/>
        </w:trPr>
        <w:tc>
          <w:tcPr>
            <w:tcW w:w="1530" w:type="dxa"/>
            <w:vAlign w:val="center"/>
          </w:tcPr>
          <w:p w:rsidR="00E12B8D" w:rsidRPr="003361CD" w:rsidRDefault="00E12B8D" w:rsidP="008B1F5B">
            <w:pPr>
              <w:pStyle w:val="23"/>
              <w:widowControl w:val="0"/>
              <w:spacing w:after="120" w:line="240" w:lineRule="auto"/>
              <w:ind w:firstLine="0"/>
              <w:jc w:val="center"/>
              <w:rPr>
                <w:rFonts w:ascii="GHEA Grapalat" w:hAnsi="GHEA Grapalat"/>
                <w:sz w:val="24"/>
                <w:szCs w:val="24"/>
              </w:rPr>
            </w:pPr>
            <w:r w:rsidRPr="003361CD">
              <w:rPr>
                <w:rFonts w:ascii="GHEA Grapalat" w:hAnsi="GHEA Grapalat"/>
                <w:sz w:val="24"/>
                <w:szCs w:val="24"/>
              </w:rPr>
              <w:t>Номера</w:t>
            </w:r>
          </w:p>
        </w:tc>
        <w:tc>
          <w:tcPr>
            <w:tcW w:w="1246" w:type="dxa"/>
            <w:vAlign w:val="center"/>
          </w:tcPr>
          <w:p w:rsidR="00E12B8D" w:rsidRPr="003361CD" w:rsidRDefault="00E12B8D" w:rsidP="008B1F5B">
            <w:pPr>
              <w:pStyle w:val="23"/>
              <w:widowControl w:val="0"/>
              <w:spacing w:after="120" w:line="240" w:lineRule="auto"/>
              <w:ind w:firstLine="0"/>
              <w:jc w:val="center"/>
              <w:rPr>
                <w:rFonts w:ascii="GHEA Grapalat" w:hAnsi="GHEA Grapalat"/>
                <w:sz w:val="24"/>
                <w:szCs w:val="24"/>
              </w:rPr>
            </w:pPr>
            <w:r w:rsidRPr="003361CD">
              <w:rPr>
                <w:rFonts w:ascii="GHEA Grapalat" w:hAnsi="GHEA Grapalat"/>
                <w:sz w:val="24"/>
                <w:szCs w:val="24"/>
              </w:rPr>
              <w:t>Цена закупки</w:t>
            </w:r>
          </w:p>
        </w:tc>
        <w:tc>
          <w:tcPr>
            <w:tcW w:w="6458" w:type="dxa"/>
            <w:vMerge/>
            <w:vAlign w:val="center"/>
          </w:tcPr>
          <w:p w:rsidR="00E12B8D" w:rsidRPr="003361CD" w:rsidRDefault="00E12B8D" w:rsidP="008B1F5B">
            <w:pPr>
              <w:pStyle w:val="23"/>
              <w:widowControl w:val="0"/>
              <w:spacing w:after="120" w:line="240" w:lineRule="auto"/>
              <w:ind w:firstLine="0"/>
              <w:rPr>
                <w:rFonts w:ascii="GHEA Grapalat" w:hAnsi="GHEA Grapalat"/>
                <w:sz w:val="24"/>
                <w:szCs w:val="24"/>
              </w:rPr>
            </w:pPr>
          </w:p>
        </w:tc>
      </w:tr>
      <w:tr w:rsidR="003361CD" w:rsidRPr="003361CD" w:rsidTr="00886663">
        <w:trPr>
          <w:jc w:val="center"/>
        </w:trPr>
        <w:tc>
          <w:tcPr>
            <w:tcW w:w="1530" w:type="dxa"/>
          </w:tcPr>
          <w:p w:rsidR="003361CD" w:rsidRPr="00AE56D0" w:rsidRDefault="003361CD" w:rsidP="003361CD">
            <w:pPr>
              <w:pStyle w:val="23"/>
              <w:spacing w:line="240" w:lineRule="auto"/>
              <w:ind w:firstLine="0"/>
              <w:jc w:val="right"/>
              <w:rPr>
                <w:rFonts w:ascii="GHEA Grapalat" w:hAnsi="GHEA Grapalat"/>
                <w:sz w:val="16"/>
              </w:rPr>
            </w:pPr>
            <w:r w:rsidRPr="00AE56D0">
              <w:rPr>
                <w:rFonts w:ascii="GHEA Grapalat" w:hAnsi="GHEA Grapalat"/>
                <w:sz w:val="16"/>
              </w:rPr>
              <w:t>2</w:t>
            </w:r>
          </w:p>
        </w:tc>
        <w:tc>
          <w:tcPr>
            <w:tcW w:w="1246" w:type="dxa"/>
          </w:tcPr>
          <w:p w:rsidR="003361CD" w:rsidRPr="00655CBA" w:rsidRDefault="003361CD" w:rsidP="00886663">
            <w:pPr>
              <w:pStyle w:val="23"/>
              <w:spacing w:line="240" w:lineRule="auto"/>
              <w:ind w:firstLine="0"/>
              <w:jc w:val="left"/>
              <w:rPr>
                <w:rFonts w:ascii="GHEA Grapalat" w:hAnsi="GHEA Grapalat"/>
                <w:sz w:val="16"/>
                <w:lang w:val="hy-AM"/>
              </w:rPr>
            </w:pPr>
            <w:r>
              <w:rPr>
                <w:rFonts w:ascii="GHEA Grapalat" w:hAnsi="GHEA Grapalat"/>
                <w:lang w:val="hy-AM"/>
              </w:rPr>
              <w:t>875000</w:t>
            </w:r>
          </w:p>
        </w:tc>
        <w:tc>
          <w:tcPr>
            <w:tcW w:w="6458" w:type="dxa"/>
          </w:tcPr>
          <w:p w:rsidR="003361CD" w:rsidRPr="00F81F1B" w:rsidRDefault="003361CD" w:rsidP="00886663">
            <w:r w:rsidRPr="00F81F1B">
              <w:t>Хлеб</w:t>
            </w:r>
          </w:p>
        </w:tc>
      </w:tr>
      <w:tr w:rsidR="003361CD" w:rsidRPr="003361CD" w:rsidTr="00886663">
        <w:trPr>
          <w:jc w:val="center"/>
        </w:trPr>
        <w:tc>
          <w:tcPr>
            <w:tcW w:w="1530" w:type="dxa"/>
          </w:tcPr>
          <w:p w:rsidR="003361CD" w:rsidRPr="00AE56D0" w:rsidRDefault="003361CD" w:rsidP="00886663">
            <w:pPr>
              <w:pStyle w:val="23"/>
              <w:spacing w:line="240" w:lineRule="auto"/>
              <w:ind w:firstLine="0"/>
              <w:jc w:val="right"/>
              <w:rPr>
                <w:rFonts w:ascii="GHEA Grapalat" w:hAnsi="GHEA Grapalat"/>
              </w:rPr>
            </w:pPr>
            <w:r w:rsidRPr="00AE56D0">
              <w:rPr>
                <w:rFonts w:ascii="GHEA Grapalat" w:hAnsi="GHEA Grapalat"/>
              </w:rPr>
              <w:t>3</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96000</w:t>
            </w:r>
          </w:p>
        </w:tc>
        <w:tc>
          <w:tcPr>
            <w:tcW w:w="6458" w:type="dxa"/>
          </w:tcPr>
          <w:p w:rsidR="003361CD" w:rsidRPr="00F81F1B" w:rsidRDefault="003361CD" w:rsidP="00886663">
            <w:r w:rsidRPr="00F81F1B">
              <w:t>булочка</w:t>
            </w:r>
          </w:p>
        </w:tc>
      </w:tr>
      <w:tr w:rsidR="003361CD" w:rsidRPr="003361CD" w:rsidTr="00886663">
        <w:trPr>
          <w:jc w:val="center"/>
        </w:trPr>
        <w:tc>
          <w:tcPr>
            <w:tcW w:w="1530" w:type="dxa"/>
          </w:tcPr>
          <w:p w:rsidR="003361CD" w:rsidRPr="00AE56D0" w:rsidRDefault="003361CD" w:rsidP="00886663">
            <w:pPr>
              <w:pStyle w:val="23"/>
              <w:spacing w:line="240" w:lineRule="auto"/>
              <w:ind w:firstLine="0"/>
              <w:jc w:val="right"/>
              <w:rPr>
                <w:rFonts w:ascii="GHEA Grapalat" w:hAnsi="GHEA Grapalat"/>
              </w:rPr>
            </w:pPr>
            <w:r w:rsidRPr="00AE56D0">
              <w:rPr>
                <w:rFonts w:ascii="GHEA Grapalat" w:hAnsi="GHEA Grapalat"/>
              </w:rPr>
              <w:t>4</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45000</w:t>
            </w:r>
          </w:p>
        </w:tc>
        <w:tc>
          <w:tcPr>
            <w:tcW w:w="6458" w:type="dxa"/>
          </w:tcPr>
          <w:p w:rsidR="003361CD" w:rsidRPr="00F81F1B" w:rsidRDefault="003361CD" w:rsidP="00886663">
            <w:r w:rsidRPr="00F81F1B">
              <w:t>макароны</w:t>
            </w:r>
          </w:p>
        </w:tc>
      </w:tr>
      <w:tr w:rsidR="003361CD" w:rsidRPr="003361CD" w:rsidTr="00886663">
        <w:trPr>
          <w:jc w:val="center"/>
        </w:trPr>
        <w:tc>
          <w:tcPr>
            <w:tcW w:w="1530" w:type="dxa"/>
          </w:tcPr>
          <w:p w:rsidR="003361CD" w:rsidRPr="00AE56D0" w:rsidRDefault="003361CD" w:rsidP="00886663">
            <w:pPr>
              <w:pStyle w:val="23"/>
              <w:spacing w:line="240" w:lineRule="auto"/>
              <w:ind w:firstLine="0"/>
              <w:jc w:val="right"/>
              <w:rPr>
                <w:rFonts w:ascii="GHEA Grapalat" w:hAnsi="GHEA Grapalat"/>
              </w:rPr>
            </w:pPr>
            <w:r w:rsidRPr="00AE56D0">
              <w:rPr>
                <w:rFonts w:ascii="GHEA Grapalat" w:hAnsi="GHEA Grapalat"/>
              </w:rPr>
              <w:t>5</w:t>
            </w:r>
          </w:p>
        </w:tc>
        <w:tc>
          <w:tcPr>
            <w:tcW w:w="1246" w:type="dxa"/>
          </w:tcPr>
          <w:p w:rsidR="003361CD" w:rsidRPr="00655CBA" w:rsidRDefault="003361CD" w:rsidP="00886663">
            <w:pPr>
              <w:pStyle w:val="23"/>
              <w:spacing w:line="240" w:lineRule="auto"/>
              <w:ind w:firstLine="0"/>
              <w:jc w:val="left"/>
              <w:rPr>
                <w:rFonts w:ascii="GHEA Grapalat" w:hAnsi="GHEA Grapalat" w:cs="Calibri"/>
                <w:color w:val="000000"/>
                <w:lang w:val="hy-AM"/>
              </w:rPr>
            </w:pPr>
            <w:r>
              <w:rPr>
                <w:rFonts w:ascii="GHEA Grapalat" w:hAnsi="GHEA Grapalat"/>
                <w:lang w:val="hy-AM"/>
              </w:rPr>
              <w:t>151200</w:t>
            </w:r>
          </w:p>
        </w:tc>
        <w:tc>
          <w:tcPr>
            <w:tcW w:w="6458" w:type="dxa"/>
          </w:tcPr>
          <w:p w:rsidR="003361CD" w:rsidRPr="00F81F1B" w:rsidRDefault="003361CD" w:rsidP="00886663">
            <w:r w:rsidRPr="00F81F1B">
              <w:t>сахар</w:t>
            </w:r>
          </w:p>
        </w:tc>
      </w:tr>
      <w:tr w:rsidR="003361CD" w:rsidRPr="003361CD" w:rsidTr="00886663">
        <w:trPr>
          <w:jc w:val="center"/>
        </w:trPr>
        <w:tc>
          <w:tcPr>
            <w:tcW w:w="1530" w:type="dxa"/>
          </w:tcPr>
          <w:p w:rsidR="003361CD" w:rsidRPr="00AE56D0" w:rsidRDefault="003361CD" w:rsidP="00886663">
            <w:pPr>
              <w:pStyle w:val="23"/>
              <w:spacing w:line="240" w:lineRule="auto"/>
              <w:ind w:firstLine="0"/>
              <w:jc w:val="right"/>
              <w:rPr>
                <w:rFonts w:ascii="GHEA Grapalat" w:hAnsi="GHEA Grapalat"/>
              </w:rPr>
            </w:pPr>
            <w:r w:rsidRPr="00AE56D0">
              <w:rPr>
                <w:rFonts w:ascii="GHEA Grapalat" w:hAnsi="GHEA Grapalat"/>
              </w:rPr>
              <w:t>6</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rPr>
              <w:t>1410000</w:t>
            </w:r>
          </w:p>
        </w:tc>
        <w:tc>
          <w:tcPr>
            <w:tcW w:w="6458" w:type="dxa"/>
          </w:tcPr>
          <w:p w:rsidR="003361CD" w:rsidRPr="00F81F1B" w:rsidRDefault="003361CD" w:rsidP="00886663">
            <w:r w:rsidRPr="00F81F1B">
              <w:t>Масло</w:t>
            </w:r>
          </w:p>
        </w:tc>
      </w:tr>
      <w:tr w:rsidR="003361CD" w:rsidRPr="003361CD" w:rsidTr="00886663">
        <w:trPr>
          <w:jc w:val="center"/>
        </w:trPr>
        <w:tc>
          <w:tcPr>
            <w:tcW w:w="1530" w:type="dxa"/>
          </w:tcPr>
          <w:p w:rsidR="003361CD" w:rsidRPr="00AE56D0" w:rsidRDefault="003361CD" w:rsidP="00886663">
            <w:pPr>
              <w:pStyle w:val="23"/>
              <w:spacing w:line="240" w:lineRule="auto"/>
              <w:ind w:left="720" w:firstLine="0"/>
              <w:jc w:val="right"/>
              <w:rPr>
                <w:rFonts w:ascii="GHEA Grapalat" w:hAnsi="GHEA Grapalat"/>
              </w:rPr>
            </w:pPr>
            <w:r w:rsidRPr="00AE56D0">
              <w:rPr>
                <w:rFonts w:ascii="GHEA Grapalat" w:hAnsi="GHEA Grapalat"/>
              </w:rPr>
              <w:t>15</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1642600</w:t>
            </w:r>
          </w:p>
        </w:tc>
        <w:tc>
          <w:tcPr>
            <w:tcW w:w="6458" w:type="dxa"/>
          </w:tcPr>
          <w:p w:rsidR="003361CD" w:rsidRPr="00F81F1B" w:rsidRDefault="003361CD" w:rsidP="00886663">
            <w:r w:rsidRPr="00F81F1B">
              <w:t>Говядина</w:t>
            </w:r>
          </w:p>
        </w:tc>
      </w:tr>
      <w:tr w:rsidR="003361CD" w:rsidRPr="003361CD" w:rsidTr="00886663">
        <w:trPr>
          <w:jc w:val="center"/>
        </w:trPr>
        <w:tc>
          <w:tcPr>
            <w:tcW w:w="1530" w:type="dxa"/>
          </w:tcPr>
          <w:p w:rsidR="003361CD" w:rsidRPr="00AE56D0" w:rsidRDefault="003361CD" w:rsidP="00886663">
            <w:pPr>
              <w:pStyle w:val="23"/>
              <w:spacing w:line="240" w:lineRule="auto"/>
              <w:ind w:firstLine="0"/>
              <w:jc w:val="right"/>
              <w:rPr>
                <w:rFonts w:ascii="GHEA Grapalat" w:hAnsi="GHEA Grapalat"/>
              </w:rPr>
            </w:pPr>
            <w:r w:rsidRPr="00AE56D0">
              <w:rPr>
                <w:rFonts w:ascii="GHEA Grapalat" w:hAnsi="GHEA Grapalat"/>
              </w:rPr>
              <w:t>16</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700000</w:t>
            </w:r>
          </w:p>
        </w:tc>
        <w:tc>
          <w:tcPr>
            <w:tcW w:w="6458" w:type="dxa"/>
          </w:tcPr>
          <w:p w:rsidR="003361CD" w:rsidRPr="00F81F1B" w:rsidRDefault="003361CD" w:rsidP="00886663">
            <w:r w:rsidRPr="00F81F1B">
              <w:t>Куриная грудка</w:t>
            </w:r>
          </w:p>
        </w:tc>
      </w:tr>
      <w:tr w:rsidR="003361CD" w:rsidRPr="003361CD" w:rsidTr="00886663">
        <w:trPr>
          <w:jc w:val="center"/>
        </w:trPr>
        <w:tc>
          <w:tcPr>
            <w:tcW w:w="1530" w:type="dxa"/>
          </w:tcPr>
          <w:p w:rsidR="003361CD" w:rsidRPr="00AE56D0" w:rsidRDefault="003361CD" w:rsidP="00886663">
            <w:pPr>
              <w:pStyle w:val="23"/>
              <w:spacing w:line="240" w:lineRule="auto"/>
              <w:ind w:left="720" w:firstLine="0"/>
              <w:jc w:val="right"/>
              <w:rPr>
                <w:rFonts w:ascii="GHEA Grapalat" w:hAnsi="GHEA Grapalat"/>
              </w:rPr>
            </w:pPr>
            <w:r w:rsidRPr="00AE56D0">
              <w:rPr>
                <w:rFonts w:ascii="GHEA Grapalat" w:hAnsi="GHEA Grapalat"/>
              </w:rPr>
              <w:t>17</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80000</w:t>
            </w:r>
          </w:p>
        </w:tc>
        <w:tc>
          <w:tcPr>
            <w:tcW w:w="6458" w:type="dxa"/>
          </w:tcPr>
          <w:p w:rsidR="003361CD" w:rsidRPr="00F81F1B" w:rsidRDefault="003361CD" w:rsidP="00886663">
            <w:r w:rsidRPr="00F81F1B">
              <w:t>сыр Чанах</w:t>
            </w:r>
          </w:p>
        </w:tc>
      </w:tr>
      <w:tr w:rsidR="003361CD" w:rsidRPr="003361CD" w:rsidTr="00886663">
        <w:trPr>
          <w:jc w:val="center"/>
        </w:trPr>
        <w:tc>
          <w:tcPr>
            <w:tcW w:w="1530" w:type="dxa"/>
          </w:tcPr>
          <w:p w:rsidR="003361CD" w:rsidRPr="00AE56D0" w:rsidRDefault="003361CD" w:rsidP="00886663">
            <w:pPr>
              <w:pStyle w:val="23"/>
              <w:spacing w:line="240" w:lineRule="auto"/>
              <w:ind w:firstLine="0"/>
              <w:jc w:val="right"/>
              <w:rPr>
                <w:rFonts w:ascii="GHEA Grapalat" w:hAnsi="GHEA Grapalat"/>
              </w:rPr>
            </w:pPr>
            <w:r w:rsidRPr="00AE56D0">
              <w:rPr>
                <w:rFonts w:ascii="GHEA Grapalat" w:hAnsi="GHEA Grapalat"/>
              </w:rPr>
              <w:t>18</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300000</w:t>
            </w:r>
          </w:p>
        </w:tc>
        <w:tc>
          <w:tcPr>
            <w:tcW w:w="6458" w:type="dxa"/>
          </w:tcPr>
          <w:p w:rsidR="003361CD" w:rsidRPr="00F81F1B" w:rsidRDefault="003361CD" w:rsidP="00886663">
            <w:r w:rsidRPr="00F81F1B">
              <w:t>Молоко</w:t>
            </w:r>
          </w:p>
        </w:tc>
      </w:tr>
      <w:tr w:rsidR="003361CD" w:rsidRPr="003361CD" w:rsidTr="00886663">
        <w:trPr>
          <w:jc w:val="center"/>
        </w:trPr>
        <w:tc>
          <w:tcPr>
            <w:tcW w:w="1530" w:type="dxa"/>
          </w:tcPr>
          <w:p w:rsidR="003361CD" w:rsidRPr="00AE56D0" w:rsidRDefault="003361CD" w:rsidP="00886663">
            <w:pPr>
              <w:pStyle w:val="23"/>
              <w:spacing w:line="240" w:lineRule="auto"/>
              <w:ind w:left="720" w:firstLine="0"/>
              <w:jc w:val="right"/>
              <w:rPr>
                <w:rFonts w:ascii="GHEA Grapalat" w:hAnsi="GHEA Grapalat"/>
              </w:rPr>
            </w:pPr>
            <w:r w:rsidRPr="00AE56D0">
              <w:rPr>
                <w:rFonts w:ascii="GHEA Grapalat" w:hAnsi="GHEA Grapalat"/>
              </w:rPr>
              <w:t>19</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390000</w:t>
            </w:r>
          </w:p>
        </w:tc>
        <w:tc>
          <w:tcPr>
            <w:tcW w:w="6458" w:type="dxa"/>
          </w:tcPr>
          <w:p w:rsidR="003361CD" w:rsidRPr="00F81F1B" w:rsidRDefault="003361CD" w:rsidP="00886663">
            <w:r w:rsidRPr="00F81F1B">
              <w:t>Йогурт</w:t>
            </w:r>
          </w:p>
        </w:tc>
      </w:tr>
      <w:tr w:rsidR="003361CD" w:rsidRPr="003361CD" w:rsidTr="00886663">
        <w:trPr>
          <w:jc w:val="center"/>
        </w:trPr>
        <w:tc>
          <w:tcPr>
            <w:tcW w:w="1530" w:type="dxa"/>
          </w:tcPr>
          <w:p w:rsidR="003361CD" w:rsidRPr="00AE56D0" w:rsidRDefault="003361CD" w:rsidP="00886663">
            <w:pPr>
              <w:pStyle w:val="23"/>
              <w:spacing w:line="240" w:lineRule="auto"/>
              <w:ind w:left="720" w:firstLine="0"/>
              <w:jc w:val="right"/>
              <w:rPr>
                <w:rFonts w:ascii="GHEA Grapalat" w:hAnsi="GHEA Grapalat"/>
              </w:rPr>
            </w:pPr>
            <w:r w:rsidRPr="00AE56D0">
              <w:rPr>
                <w:rFonts w:ascii="GHEA Grapalat" w:hAnsi="GHEA Grapalat"/>
              </w:rPr>
              <w:t>20</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90000</w:t>
            </w:r>
          </w:p>
        </w:tc>
        <w:tc>
          <w:tcPr>
            <w:tcW w:w="6458" w:type="dxa"/>
          </w:tcPr>
          <w:p w:rsidR="003361CD" w:rsidRPr="003361CD" w:rsidRDefault="003361CD" w:rsidP="00886663">
            <w:pPr>
              <w:rPr>
                <w:rFonts w:ascii="Sylfaen" w:hAnsi="Sylfaen"/>
                <w:lang w:val="en-US"/>
              </w:rPr>
            </w:pPr>
            <w:r>
              <w:rPr>
                <w:rFonts w:ascii="Sylfaen" w:hAnsi="Sylfaen"/>
                <w:lang w:val="en-US"/>
              </w:rPr>
              <w:t>Сметан</w:t>
            </w:r>
          </w:p>
        </w:tc>
      </w:tr>
      <w:tr w:rsidR="003361CD" w:rsidRPr="003361CD" w:rsidTr="00886663">
        <w:trPr>
          <w:jc w:val="center"/>
        </w:trPr>
        <w:tc>
          <w:tcPr>
            <w:tcW w:w="1530" w:type="dxa"/>
          </w:tcPr>
          <w:p w:rsidR="003361CD" w:rsidRPr="00AE56D0" w:rsidRDefault="003361CD" w:rsidP="00886663">
            <w:pPr>
              <w:pStyle w:val="23"/>
              <w:spacing w:line="240" w:lineRule="auto"/>
              <w:ind w:left="720" w:firstLine="0"/>
              <w:jc w:val="right"/>
              <w:rPr>
                <w:rFonts w:ascii="GHEA Grapalat" w:hAnsi="GHEA Grapalat"/>
              </w:rPr>
            </w:pPr>
            <w:r w:rsidRPr="00AE56D0">
              <w:rPr>
                <w:rFonts w:ascii="GHEA Grapalat" w:hAnsi="GHEA Grapalat"/>
              </w:rPr>
              <w:t>21</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32000</w:t>
            </w:r>
          </w:p>
        </w:tc>
        <w:tc>
          <w:tcPr>
            <w:tcW w:w="6458" w:type="dxa"/>
          </w:tcPr>
          <w:p w:rsidR="003361CD" w:rsidRPr="00F81F1B" w:rsidRDefault="003361CD" w:rsidP="00886663">
            <w:r w:rsidRPr="00F81F1B">
              <w:t>Творог</w:t>
            </w:r>
          </w:p>
        </w:tc>
      </w:tr>
      <w:tr w:rsidR="003361CD" w:rsidRPr="003361CD" w:rsidTr="00886663">
        <w:trPr>
          <w:jc w:val="center"/>
        </w:trPr>
        <w:tc>
          <w:tcPr>
            <w:tcW w:w="1530" w:type="dxa"/>
          </w:tcPr>
          <w:p w:rsidR="003361CD" w:rsidRPr="00AE56D0" w:rsidRDefault="003361CD" w:rsidP="00886663">
            <w:pPr>
              <w:pStyle w:val="23"/>
              <w:spacing w:line="240" w:lineRule="auto"/>
              <w:ind w:left="720" w:firstLine="0"/>
              <w:jc w:val="right"/>
              <w:rPr>
                <w:rFonts w:ascii="GHEA Grapalat" w:hAnsi="GHEA Grapalat"/>
              </w:rPr>
            </w:pPr>
            <w:r w:rsidRPr="00AE56D0">
              <w:rPr>
                <w:rFonts w:ascii="GHEA Grapalat" w:hAnsi="GHEA Grapalat"/>
              </w:rPr>
              <w:t>22</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84500</w:t>
            </w:r>
          </w:p>
        </w:tc>
        <w:tc>
          <w:tcPr>
            <w:tcW w:w="6458" w:type="dxa"/>
          </w:tcPr>
          <w:p w:rsidR="003361CD" w:rsidRPr="00F81F1B" w:rsidRDefault="003361CD" w:rsidP="00886663">
            <w:r w:rsidRPr="00F81F1B">
              <w:t>Сгущенное молоко</w:t>
            </w:r>
          </w:p>
        </w:tc>
      </w:tr>
      <w:tr w:rsidR="003361CD" w:rsidRPr="003361CD" w:rsidTr="00886663">
        <w:trPr>
          <w:jc w:val="center"/>
        </w:trPr>
        <w:tc>
          <w:tcPr>
            <w:tcW w:w="1530" w:type="dxa"/>
          </w:tcPr>
          <w:p w:rsidR="003361CD" w:rsidRPr="00AE56D0" w:rsidRDefault="003361CD" w:rsidP="00886663">
            <w:pPr>
              <w:pStyle w:val="23"/>
              <w:spacing w:line="240" w:lineRule="auto"/>
              <w:ind w:left="360" w:firstLine="0"/>
              <w:jc w:val="right"/>
              <w:rPr>
                <w:rFonts w:ascii="GHEA Grapalat" w:hAnsi="GHEA Grapalat"/>
              </w:rPr>
            </w:pPr>
            <w:r w:rsidRPr="00AE56D0">
              <w:rPr>
                <w:rFonts w:ascii="GHEA Grapalat" w:hAnsi="GHEA Grapalat"/>
              </w:rPr>
              <w:t>23</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66000</w:t>
            </w:r>
          </w:p>
        </w:tc>
        <w:tc>
          <w:tcPr>
            <w:tcW w:w="6458" w:type="dxa"/>
          </w:tcPr>
          <w:p w:rsidR="003361CD" w:rsidRPr="00F81F1B" w:rsidRDefault="003361CD" w:rsidP="00886663">
            <w:r w:rsidRPr="00F81F1B">
              <w:t>печенье</w:t>
            </w:r>
          </w:p>
        </w:tc>
      </w:tr>
      <w:tr w:rsidR="003361CD" w:rsidRPr="003361CD" w:rsidTr="00886663">
        <w:trPr>
          <w:jc w:val="center"/>
        </w:trPr>
        <w:tc>
          <w:tcPr>
            <w:tcW w:w="1530" w:type="dxa"/>
          </w:tcPr>
          <w:p w:rsidR="003361CD" w:rsidRPr="00AE56D0" w:rsidRDefault="003361CD" w:rsidP="00886663">
            <w:pPr>
              <w:pStyle w:val="23"/>
              <w:spacing w:line="240" w:lineRule="auto"/>
              <w:ind w:left="720" w:firstLine="0"/>
              <w:jc w:val="right"/>
              <w:rPr>
                <w:rFonts w:ascii="GHEA Grapalat" w:hAnsi="GHEA Grapalat"/>
              </w:rPr>
            </w:pPr>
            <w:r w:rsidRPr="00AE56D0">
              <w:rPr>
                <w:rFonts w:ascii="GHEA Grapalat" w:hAnsi="GHEA Grapalat"/>
              </w:rPr>
              <w:t>24</w:t>
            </w:r>
          </w:p>
        </w:tc>
        <w:tc>
          <w:tcPr>
            <w:tcW w:w="1246" w:type="dxa"/>
          </w:tcPr>
          <w:p w:rsidR="003361CD" w:rsidRPr="00655CBA" w:rsidRDefault="003361CD" w:rsidP="00886663">
            <w:pPr>
              <w:pStyle w:val="23"/>
              <w:spacing w:line="240" w:lineRule="auto"/>
              <w:ind w:firstLine="0"/>
              <w:jc w:val="left"/>
              <w:rPr>
                <w:rFonts w:ascii="GHEA Grapalat" w:hAnsi="GHEA Grapalat"/>
                <w:lang w:val="hy-AM"/>
              </w:rPr>
            </w:pPr>
            <w:r>
              <w:rPr>
                <w:rFonts w:ascii="GHEA Grapalat" w:hAnsi="GHEA Grapalat"/>
                <w:lang w:val="hy-AM"/>
              </w:rPr>
              <w:t>100000</w:t>
            </w:r>
          </w:p>
        </w:tc>
        <w:tc>
          <w:tcPr>
            <w:tcW w:w="6458" w:type="dxa"/>
          </w:tcPr>
          <w:p w:rsidR="003361CD" w:rsidRPr="00F81F1B" w:rsidRDefault="003361CD" w:rsidP="00886663">
            <w:r w:rsidRPr="00F81F1B">
              <w:t>Конфеты в шоколаде</w:t>
            </w:r>
          </w:p>
        </w:tc>
      </w:tr>
      <w:tr w:rsidR="003361CD" w:rsidRPr="003361CD" w:rsidTr="00886663">
        <w:trPr>
          <w:jc w:val="center"/>
        </w:trPr>
        <w:tc>
          <w:tcPr>
            <w:tcW w:w="1530" w:type="dxa"/>
          </w:tcPr>
          <w:p w:rsidR="003361CD" w:rsidRPr="00CE1B72" w:rsidRDefault="003361CD" w:rsidP="00886663">
            <w:pPr>
              <w:pStyle w:val="23"/>
              <w:spacing w:line="240" w:lineRule="auto"/>
              <w:ind w:left="720" w:firstLine="0"/>
              <w:jc w:val="right"/>
              <w:rPr>
                <w:rFonts w:ascii="GHEA Grapalat" w:hAnsi="GHEA Grapalat"/>
                <w:lang w:val="hy-AM"/>
              </w:rPr>
            </w:pPr>
            <w:r>
              <w:rPr>
                <w:rFonts w:ascii="GHEA Grapalat" w:hAnsi="GHEA Grapalat"/>
                <w:lang w:val="hy-AM"/>
              </w:rPr>
              <w:t>52</w:t>
            </w:r>
          </w:p>
        </w:tc>
        <w:tc>
          <w:tcPr>
            <w:tcW w:w="1246" w:type="dxa"/>
          </w:tcPr>
          <w:p w:rsidR="003361CD" w:rsidRPr="00CE1B72" w:rsidRDefault="003361CD" w:rsidP="00886663">
            <w:pPr>
              <w:pStyle w:val="23"/>
              <w:spacing w:line="240" w:lineRule="auto"/>
              <w:ind w:firstLine="0"/>
              <w:jc w:val="left"/>
              <w:rPr>
                <w:rFonts w:ascii="GHEA Grapalat" w:hAnsi="GHEA Grapalat"/>
                <w:lang w:val="hy-AM"/>
              </w:rPr>
            </w:pPr>
            <w:r>
              <w:rPr>
                <w:rFonts w:ascii="GHEA Grapalat" w:hAnsi="GHEA Grapalat"/>
                <w:lang w:val="hy-AM"/>
              </w:rPr>
              <w:t>24000</w:t>
            </w:r>
          </w:p>
        </w:tc>
        <w:tc>
          <w:tcPr>
            <w:tcW w:w="6458" w:type="dxa"/>
          </w:tcPr>
          <w:p w:rsidR="003361CD" w:rsidRDefault="003361CD" w:rsidP="00886663">
            <w:r w:rsidRPr="00F81F1B">
              <w:t>Шоколадный крем</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3361CD">
        <w:rPr>
          <w:rFonts w:ascii="GHEA Grapalat" w:hAnsi="GHEA Grapalat"/>
          <w:sz w:val="24"/>
          <w:szCs w:val="24"/>
        </w:rPr>
        <w:t xml:space="preserve">Технические характеристики товара, а также ее спецификация, технические данные </w:t>
      </w:r>
      <w:r w:rsidRPr="009044F1">
        <w:rPr>
          <w:rFonts w:ascii="GHEA Grapalat" w:hAnsi="GHEA Grapalat"/>
          <w:sz w:val="24"/>
          <w:szCs w:val="24"/>
        </w:rPr>
        <w:t xml:space="preserve">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 xml:space="preserve">При использовании ссылок в технических характеристиках в Приложении N 5 к </w:t>
      </w:r>
      <w:r w:rsidRPr="00B453CD">
        <w:rPr>
          <w:rFonts w:ascii="GHEA Grapalat" w:hAnsi="GHEA Grapalat"/>
          <w:sz w:val="24"/>
          <w:szCs w:val="24"/>
        </w:rPr>
        <w:lastRenderedPageBreak/>
        <w:t>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E12B8D" w:rsidRPr="009044F1" w:rsidTr="008B1F5B">
        <w:trPr>
          <w:jc w:val="center"/>
        </w:trPr>
        <w:tc>
          <w:tcPr>
            <w:tcW w:w="6356" w:type="dxa"/>
            <w:gridSpan w:val="2"/>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антиконкурентное соглашение в </w:t>
      </w:r>
      <w:r>
        <w:rPr>
          <w:rFonts w:ascii="GHEA Grapalat" w:hAnsi="GHEA Grapalat"/>
        </w:rPr>
        <w:lastRenderedPageBreak/>
        <w:t>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937228">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937228">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w:t>
      </w:r>
      <w:r w:rsidRPr="009044F1">
        <w:rPr>
          <w:rFonts w:ascii="GHEA Grapalat" w:hAnsi="GHEA Grapalat"/>
        </w:rPr>
        <w:lastRenderedPageBreak/>
        <w:t>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w:t>
      </w:r>
      <w:r w:rsidRPr="009044F1">
        <w:rPr>
          <w:rFonts w:ascii="GHEA Grapalat" w:hAnsi="GHEA Grapalat"/>
          <w:color w:val="000000"/>
        </w:rPr>
        <w:lastRenderedPageBreak/>
        <w:t>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 xml:space="preserve">Разъяснения не предоставляется, если запрос представлен с нарушением установленного настоящим разделом </w:t>
      </w:r>
      <w:r w:rsidRPr="007D4470">
        <w:rPr>
          <w:rFonts w:ascii="GHEA Grapalat" w:hAnsi="GHEA Grapalat"/>
        </w:rPr>
        <w:lastRenderedPageBreak/>
        <w:t>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9E3704" w:rsidRPr="009E3704">
        <w:rPr>
          <w:rFonts w:ascii="Sylfaen" w:hAnsi="Sylfaen"/>
          <w:i/>
          <w:sz w:val="24"/>
          <w:szCs w:val="24"/>
          <w:lang w:val="hy-AM"/>
        </w:rPr>
        <w:t xml:space="preserve">Лусарат </w:t>
      </w:r>
      <w:r w:rsidR="009E3704" w:rsidRPr="009E3704">
        <w:rPr>
          <w:rFonts w:ascii="Sylfaen" w:hAnsi="Sylfaen"/>
          <w:i/>
          <w:sz w:val="24"/>
          <w:szCs w:val="24"/>
        </w:rPr>
        <w:t xml:space="preserve"> на ул.  </w:t>
      </w:r>
      <w:r w:rsidR="009E3704" w:rsidRPr="009E3704">
        <w:rPr>
          <w:rFonts w:ascii="Sylfaen" w:hAnsi="Sylfaen"/>
          <w:i/>
          <w:sz w:val="24"/>
          <w:szCs w:val="24"/>
          <w:lang w:val="hy-AM"/>
        </w:rPr>
        <w:t>Баграм</w:t>
      </w:r>
      <w:r w:rsidR="009E3704" w:rsidRPr="009E3704">
        <w:rPr>
          <w:rFonts w:ascii="Sylfaen" w:hAnsi="Sylfaen"/>
          <w:i/>
          <w:sz w:val="24"/>
          <w:szCs w:val="24"/>
        </w:rPr>
        <w:t>я</w:t>
      </w:r>
      <w:r w:rsidR="009E3704" w:rsidRPr="009E3704">
        <w:rPr>
          <w:rFonts w:ascii="Sylfaen" w:hAnsi="Sylfaen"/>
          <w:i/>
          <w:sz w:val="24"/>
          <w:szCs w:val="24"/>
          <w:lang w:val="hy-AM"/>
        </w:rPr>
        <w:t>н  1</w:t>
      </w:r>
      <w:r w:rsidR="009E3704" w:rsidRPr="009E3704">
        <w:rPr>
          <w:rFonts w:ascii="Sylfaen" w:hAnsi="Sylfaen"/>
          <w:i/>
          <w:sz w:val="24"/>
          <w:szCs w:val="24"/>
        </w:rPr>
        <w:t>,</w:t>
      </w:r>
      <w:r w:rsidR="009E3704" w:rsidRPr="009E3704">
        <w:rPr>
          <w:rFonts w:ascii="Sylfaen" w:hAnsi="Sylfaen"/>
          <w:i/>
          <w:sz w:val="24"/>
          <w:szCs w:val="24"/>
          <w:lang w:val="hy-AM"/>
        </w:rPr>
        <w:t xml:space="preserve"> </w:t>
      </w:r>
      <w:r w:rsidR="00713D27" w:rsidRPr="00713D27">
        <w:rPr>
          <w:rFonts w:ascii="Sylfaen" w:hAnsi="Sylfaen"/>
          <w:i/>
          <w:sz w:val="24"/>
          <w:szCs w:val="24"/>
        </w:rPr>
        <w:t xml:space="preserve">   </w:t>
      </w:r>
      <w:r w:rsidR="009E3704" w:rsidRPr="00713D27">
        <w:rPr>
          <w:rFonts w:ascii="GHEA Grapalat" w:hAnsi="GHEA Grapalat"/>
          <w:sz w:val="24"/>
          <w:szCs w:val="24"/>
        </w:rPr>
        <w:t>1</w:t>
      </w:r>
      <w:r w:rsidR="00EB7A1D">
        <w:rPr>
          <w:rFonts w:ascii="GHEA Grapalat" w:hAnsi="GHEA Grapalat"/>
          <w:sz w:val="24"/>
          <w:szCs w:val="24"/>
        </w:rPr>
        <w:t>6</w:t>
      </w:r>
      <w:bookmarkStart w:id="0" w:name="_GoBack"/>
      <w:bookmarkEnd w:id="0"/>
      <w:r w:rsidR="00713D27" w:rsidRPr="00713D27">
        <w:rPr>
          <w:rFonts w:ascii="GHEA Grapalat" w:hAnsi="GHEA Grapalat"/>
          <w:sz w:val="24"/>
          <w:szCs w:val="24"/>
        </w:rPr>
        <w:t>.</w:t>
      </w:r>
      <w:r w:rsidR="007941A0" w:rsidRPr="00713D27">
        <w:rPr>
          <w:rFonts w:ascii="GHEA Grapalat" w:hAnsi="GHEA Grapalat"/>
          <w:sz w:val="24"/>
          <w:szCs w:val="24"/>
        </w:rPr>
        <w:t>0</w:t>
      </w:r>
      <w:r w:rsidR="009E3704" w:rsidRPr="00713D27">
        <w:rPr>
          <w:rFonts w:ascii="GHEA Grapalat" w:hAnsi="GHEA Grapalat"/>
          <w:sz w:val="24"/>
          <w:szCs w:val="24"/>
        </w:rPr>
        <w:t xml:space="preserve">0 </w:t>
      </w:r>
      <w:r w:rsidR="00713D27" w:rsidRPr="00713D27">
        <w:rPr>
          <w:rFonts w:ascii="GHEA Grapalat" w:hAnsi="GHEA Grapalat"/>
          <w:sz w:val="24"/>
          <w:szCs w:val="24"/>
        </w:rPr>
        <w:t xml:space="preserve">  04.12</w:t>
      </w:r>
      <w:r w:rsidR="009E3704" w:rsidRPr="00713D27">
        <w:rPr>
          <w:rFonts w:ascii="GHEA Grapalat" w:hAnsi="GHEA Grapalat"/>
          <w:sz w:val="24"/>
          <w:szCs w:val="24"/>
        </w:rPr>
        <w:t>.202</w:t>
      </w:r>
      <w:r w:rsidR="00713D27" w:rsidRPr="00713D27">
        <w:rPr>
          <w:rFonts w:ascii="GHEA Grapalat" w:hAnsi="GHEA Grapalat"/>
          <w:sz w:val="24"/>
          <w:szCs w:val="24"/>
        </w:rPr>
        <w:t>4</w:t>
      </w:r>
      <w:r w:rsidRPr="009E3704">
        <w:rPr>
          <w:rFonts w:ascii="GHEA Grapalat" w:hAnsi="GHEA Grapalat"/>
          <w:color w:val="FF0000"/>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w:t>
      </w:r>
      <w:r>
        <w:rPr>
          <w:rFonts w:ascii="GHEA Grapalat" w:hAnsi="GHEA Grapalat"/>
          <w:sz w:val="24"/>
          <w:szCs w:val="24"/>
        </w:rPr>
        <w:lastRenderedPageBreak/>
        <w:t>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w:t>
      </w:r>
      <w:r>
        <w:rPr>
          <w:rFonts w:ascii="GHEA Grapalat" w:hAnsi="GHEA Grapalat" w:cs="Sylfaen"/>
          <w:sz w:val="24"/>
          <w:szCs w:val="24"/>
        </w:rPr>
        <w:lastRenderedPageBreak/>
        <w:t>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CC0E15" w:rsidRDefault="00E12B8D" w:rsidP="008671AA">
      <w:pPr>
        <w:widowControl w:val="0"/>
        <w:tabs>
          <w:tab w:val="left" w:pos="1134"/>
        </w:tabs>
        <w:spacing w:after="160"/>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9E3704" w:rsidRPr="009E3704">
        <w:rPr>
          <w:rFonts w:ascii="Sylfaen" w:hAnsi="Sylfaen"/>
          <w:i/>
          <w:sz w:val="24"/>
          <w:szCs w:val="24"/>
          <w:lang w:val="hy-AM"/>
        </w:rPr>
        <w:t xml:space="preserve">Лусарат </w:t>
      </w:r>
      <w:r w:rsidR="009E3704" w:rsidRPr="009E3704">
        <w:rPr>
          <w:rFonts w:ascii="Sylfaen" w:hAnsi="Sylfaen"/>
          <w:sz w:val="24"/>
          <w:szCs w:val="24"/>
        </w:rPr>
        <w:t xml:space="preserve"> на ул.  </w:t>
      </w:r>
      <w:r w:rsidR="009E3704" w:rsidRPr="009E3704">
        <w:rPr>
          <w:rFonts w:ascii="Sylfaen" w:hAnsi="Sylfaen"/>
          <w:i/>
          <w:sz w:val="24"/>
          <w:szCs w:val="24"/>
          <w:lang w:val="hy-AM"/>
        </w:rPr>
        <w:t>Баграм</w:t>
      </w:r>
      <w:r w:rsidR="009E3704" w:rsidRPr="009E3704">
        <w:rPr>
          <w:rFonts w:ascii="Sylfaen" w:hAnsi="Sylfaen"/>
          <w:sz w:val="24"/>
          <w:szCs w:val="24"/>
        </w:rPr>
        <w:t>я</w:t>
      </w:r>
      <w:r w:rsidR="009E3704" w:rsidRPr="009E3704">
        <w:rPr>
          <w:rFonts w:ascii="Sylfaen" w:hAnsi="Sylfaen"/>
          <w:i/>
          <w:sz w:val="24"/>
          <w:szCs w:val="24"/>
          <w:lang w:val="hy-AM"/>
        </w:rPr>
        <w:t xml:space="preserve">н </w:t>
      </w:r>
      <w:r w:rsidR="009E3704" w:rsidRPr="009E3704">
        <w:rPr>
          <w:rFonts w:ascii="Sylfaen" w:hAnsi="Sylfaen"/>
          <w:sz w:val="24"/>
          <w:szCs w:val="24"/>
          <w:lang w:val="hy-AM"/>
        </w:rPr>
        <w:t xml:space="preserve"> </w:t>
      </w:r>
      <w:r w:rsidR="009E3704" w:rsidRPr="009E3704">
        <w:rPr>
          <w:rFonts w:ascii="Sylfaen" w:hAnsi="Sylfaen"/>
          <w:i/>
          <w:sz w:val="24"/>
          <w:szCs w:val="24"/>
          <w:lang w:val="hy-AM"/>
        </w:rPr>
        <w:t>1</w:t>
      </w:r>
      <w:r w:rsidR="009E3704" w:rsidRPr="009E3704">
        <w:rPr>
          <w:rFonts w:ascii="Sylfaen" w:hAnsi="Sylfaen"/>
          <w:sz w:val="24"/>
          <w:szCs w:val="24"/>
        </w:rPr>
        <w:t xml:space="preserve">, </w:t>
      </w:r>
      <w:r w:rsidR="009E3704" w:rsidRPr="009E3704">
        <w:rPr>
          <w:rFonts w:ascii="GHEA Grapalat" w:hAnsi="GHEA Grapalat"/>
          <w:sz w:val="24"/>
          <w:szCs w:val="24"/>
        </w:rPr>
        <w:t xml:space="preserve"> </w:t>
      </w:r>
      <w:r w:rsidR="007941A0">
        <w:rPr>
          <w:rFonts w:ascii="GHEA Grapalat" w:hAnsi="GHEA Grapalat"/>
          <w:color w:val="FF0000"/>
          <w:sz w:val="24"/>
          <w:szCs w:val="24"/>
        </w:rPr>
        <w:t>1</w:t>
      </w:r>
      <w:r w:rsidR="008671AA">
        <w:rPr>
          <w:rFonts w:ascii="GHEA Grapalat" w:hAnsi="GHEA Grapalat"/>
          <w:color w:val="FF0000"/>
          <w:sz w:val="24"/>
          <w:szCs w:val="24"/>
        </w:rPr>
        <w:t>6</w:t>
      </w:r>
      <w:r w:rsidR="009E3704" w:rsidRPr="009E3704">
        <w:rPr>
          <w:rFonts w:ascii="GHEA Grapalat" w:hAnsi="GHEA Grapalat"/>
          <w:color w:val="FF0000"/>
          <w:sz w:val="24"/>
          <w:szCs w:val="24"/>
        </w:rPr>
        <w:t>:</w:t>
      </w:r>
      <w:r w:rsidR="007941A0">
        <w:rPr>
          <w:rFonts w:ascii="Sylfaen" w:hAnsi="Sylfaen"/>
          <w:color w:val="FF0000"/>
          <w:sz w:val="24"/>
          <w:szCs w:val="24"/>
          <w:lang w:val="hy-AM"/>
        </w:rPr>
        <w:t>0</w:t>
      </w:r>
      <w:r w:rsidR="009E3704" w:rsidRPr="009E3704">
        <w:rPr>
          <w:rFonts w:ascii="GHEA Grapalat" w:hAnsi="GHEA Grapalat"/>
          <w:color w:val="FF0000"/>
          <w:sz w:val="24"/>
          <w:szCs w:val="24"/>
        </w:rPr>
        <w:t xml:space="preserve">0 в </w:t>
      </w:r>
      <w:r w:rsidR="003624A6" w:rsidRPr="003624A6">
        <w:rPr>
          <w:rFonts w:ascii="GHEA Grapalat" w:hAnsi="GHEA Grapalat"/>
          <w:color w:val="FF0000"/>
          <w:sz w:val="24"/>
          <w:szCs w:val="24"/>
        </w:rPr>
        <w:t>04</w:t>
      </w:r>
      <w:r w:rsidR="009E3704" w:rsidRPr="009E3704">
        <w:rPr>
          <w:rFonts w:ascii="GHEA Grapalat" w:hAnsi="GHEA Grapalat"/>
          <w:color w:val="FF0000"/>
          <w:sz w:val="24"/>
          <w:szCs w:val="24"/>
        </w:rPr>
        <w:t>.12.202</w:t>
      </w:r>
      <w:r w:rsidR="003624A6" w:rsidRPr="003624A6">
        <w:rPr>
          <w:rFonts w:ascii="GHEA Grapalat" w:hAnsi="GHEA Grapalat"/>
          <w:color w:val="FF0000"/>
          <w:sz w:val="24"/>
          <w:szCs w:val="24"/>
        </w:rPr>
        <w:t>4</w:t>
      </w:r>
      <w:r w:rsidR="009E3704" w:rsidRPr="009E3704">
        <w:rPr>
          <w:rFonts w:ascii="Sylfaen" w:hAnsi="Sylfaen"/>
          <w:sz w:val="24"/>
          <w:szCs w:val="24"/>
          <w:lang w:val="hy-AM"/>
        </w:rPr>
        <w:t xml:space="preserve">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lastRenderedPageBreak/>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w:t>
      </w:r>
      <w:r w:rsidRPr="009044F1">
        <w:rPr>
          <w:rFonts w:ascii="GHEA Grapalat" w:hAnsi="GHEA Grapalat"/>
          <w:sz w:val="24"/>
          <w:szCs w:val="24"/>
        </w:rPr>
        <w:lastRenderedPageBreak/>
        <w:t xml:space="preserve">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w:t>
      </w:r>
      <w:r w:rsidRPr="00CA3860">
        <w:rPr>
          <w:rFonts w:ascii="GHEA Grapalat" w:hAnsi="GHEA Grapalat"/>
          <w:sz w:val="24"/>
          <w:szCs w:val="24"/>
        </w:rPr>
        <w:lastRenderedPageBreak/>
        <w:t>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w:t>
      </w:r>
      <w:r w:rsidRPr="009044F1">
        <w:rPr>
          <w:rFonts w:ascii="GHEA Grapalat" w:hAnsi="GHEA Grapalat"/>
          <w:sz w:val="24"/>
          <w:szCs w:val="24"/>
        </w:rPr>
        <w:lastRenderedPageBreak/>
        <w:t>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 xml:space="preserve">заказчика уполномоченный орган публикует в </w:t>
      </w:r>
      <w:r w:rsidRPr="00982592">
        <w:rPr>
          <w:rFonts w:ascii="GHEA Grapalat" w:hAnsi="GHEA Grapalat"/>
        </w:rPr>
        <w:lastRenderedPageBreak/>
        <w:t>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93722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93722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w:t>
      </w:r>
      <w:r w:rsidRPr="009044F1">
        <w:rPr>
          <w:rFonts w:ascii="GHEA Grapalat" w:hAnsi="GHEA Grapalat"/>
          <w:sz w:val="24"/>
          <w:szCs w:val="24"/>
        </w:rPr>
        <w:lastRenderedPageBreak/>
        <w:t>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937228">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937228">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EB7A1D" w:rsidRDefault="00E12B8D" w:rsidP="00E12B8D">
      <w:pPr>
        <w:pStyle w:val="norm"/>
        <w:widowControl w:val="0"/>
        <w:spacing w:after="160" w:line="240" w:lineRule="auto"/>
        <w:ind w:firstLine="284"/>
        <w:jc w:val="right"/>
        <w:rPr>
          <w:rFonts w:ascii="GHEA Grapalat" w:hAnsi="GHEA Grapalat"/>
          <w:b/>
          <w:sz w:val="24"/>
          <w:szCs w:val="24"/>
        </w:rPr>
      </w:pPr>
    </w:p>
    <w:p w:rsidR="003624A6" w:rsidRPr="00EB7A1D" w:rsidRDefault="003624A6" w:rsidP="00E12B8D">
      <w:pPr>
        <w:pStyle w:val="norm"/>
        <w:widowControl w:val="0"/>
        <w:spacing w:after="160" w:line="240" w:lineRule="auto"/>
        <w:ind w:firstLine="284"/>
        <w:jc w:val="right"/>
        <w:rPr>
          <w:rFonts w:ascii="GHEA Grapalat" w:hAnsi="GHEA Grapalat"/>
          <w:b/>
          <w:sz w:val="24"/>
          <w:szCs w:val="24"/>
        </w:rPr>
      </w:pPr>
    </w:p>
    <w:p w:rsidR="003624A6" w:rsidRPr="00EB7A1D" w:rsidRDefault="003624A6" w:rsidP="00E12B8D">
      <w:pPr>
        <w:pStyle w:val="norm"/>
        <w:widowControl w:val="0"/>
        <w:spacing w:after="160" w:line="240" w:lineRule="auto"/>
        <w:ind w:firstLine="284"/>
        <w:jc w:val="right"/>
        <w:rPr>
          <w:rFonts w:ascii="GHEA Grapalat" w:hAnsi="GHEA Grapalat"/>
          <w:b/>
          <w:sz w:val="24"/>
          <w:szCs w:val="24"/>
        </w:rPr>
      </w:pPr>
    </w:p>
    <w:p w:rsidR="003624A6" w:rsidRPr="00EB7A1D" w:rsidRDefault="003624A6" w:rsidP="00E12B8D">
      <w:pPr>
        <w:pStyle w:val="norm"/>
        <w:widowControl w:val="0"/>
        <w:spacing w:after="160" w:line="240" w:lineRule="auto"/>
        <w:ind w:firstLine="284"/>
        <w:jc w:val="right"/>
        <w:rPr>
          <w:rFonts w:ascii="GHEA Grapalat" w:hAnsi="GHEA Grapalat"/>
          <w:b/>
          <w:sz w:val="24"/>
          <w:szCs w:val="24"/>
        </w:rPr>
      </w:pPr>
    </w:p>
    <w:p w:rsidR="003624A6" w:rsidRPr="00EB7A1D" w:rsidRDefault="003624A6" w:rsidP="00E12B8D">
      <w:pPr>
        <w:pStyle w:val="norm"/>
        <w:widowControl w:val="0"/>
        <w:spacing w:after="160" w:line="240" w:lineRule="auto"/>
        <w:ind w:firstLine="284"/>
        <w:jc w:val="right"/>
        <w:rPr>
          <w:rFonts w:ascii="GHEA Grapalat" w:hAnsi="GHEA Grapalat"/>
          <w:b/>
          <w:sz w:val="24"/>
          <w:szCs w:val="24"/>
        </w:rPr>
      </w:pPr>
    </w:p>
    <w:p w:rsidR="003624A6" w:rsidRPr="00EB7A1D" w:rsidRDefault="003624A6" w:rsidP="00E12B8D">
      <w:pPr>
        <w:pStyle w:val="norm"/>
        <w:widowControl w:val="0"/>
        <w:spacing w:after="160" w:line="240" w:lineRule="auto"/>
        <w:ind w:firstLine="284"/>
        <w:jc w:val="right"/>
        <w:rPr>
          <w:rFonts w:ascii="GHEA Grapalat" w:hAnsi="GHEA Grapalat"/>
          <w:b/>
          <w:sz w:val="24"/>
          <w:szCs w:val="24"/>
        </w:rPr>
      </w:pPr>
    </w:p>
    <w:p w:rsidR="003624A6" w:rsidRPr="00EB7A1D" w:rsidRDefault="003624A6" w:rsidP="00E12B8D">
      <w:pPr>
        <w:pStyle w:val="norm"/>
        <w:widowControl w:val="0"/>
        <w:spacing w:after="160" w:line="240" w:lineRule="auto"/>
        <w:ind w:firstLine="284"/>
        <w:jc w:val="right"/>
        <w:rPr>
          <w:rFonts w:ascii="GHEA Grapalat" w:hAnsi="GHEA Grapalat"/>
          <w:b/>
          <w:sz w:val="24"/>
          <w:szCs w:val="24"/>
        </w:rPr>
      </w:pPr>
    </w:p>
    <w:p w:rsidR="003624A6" w:rsidRPr="00EB7A1D" w:rsidRDefault="003624A6" w:rsidP="00E12B8D">
      <w:pPr>
        <w:pStyle w:val="norm"/>
        <w:widowControl w:val="0"/>
        <w:spacing w:after="160" w:line="240" w:lineRule="auto"/>
        <w:ind w:firstLine="284"/>
        <w:jc w:val="right"/>
        <w:rPr>
          <w:rFonts w:ascii="GHEA Grapalat" w:hAnsi="GHEA Grapalat"/>
          <w:b/>
          <w:sz w:val="24"/>
          <w:szCs w:val="24"/>
        </w:rPr>
      </w:pPr>
    </w:p>
    <w:p w:rsidR="003624A6" w:rsidRPr="00EB7A1D" w:rsidRDefault="003624A6"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3361CD">
        <w:rPr>
          <w:rFonts w:ascii="Sylfaen" w:hAnsi="Sylfaen"/>
          <w:sz w:val="24"/>
          <w:szCs w:val="24"/>
        </w:rPr>
        <w:t>ЛM-GHAPDzB-25/01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9E3704" w:rsidP="00E12B8D">
      <w:pPr>
        <w:jc w:val="both"/>
        <w:rPr>
          <w:rFonts w:ascii="GHEA Grapalat" w:hAnsi="GHEA Grapalat" w:cs="Sylfaen"/>
        </w:rPr>
      </w:pPr>
      <w:r w:rsidRPr="009E3704">
        <w:rPr>
          <w:rFonts w:ascii="Sylfaen" w:hAnsi="Sylfaen"/>
          <w:i/>
          <w:lang w:val="hy-AM"/>
        </w:rPr>
        <w:t>Лусарат</w:t>
      </w:r>
      <w:r w:rsidRPr="009E3704">
        <w:rPr>
          <w:rFonts w:ascii="Sylfaen" w:hAnsi="Sylfaen"/>
        </w:rPr>
        <w:t xml:space="preserve"> « </w:t>
      </w:r>
      <w:r w:rsidRPr="009E3704">
        <w:rPr>
          <w:rFonts w:ascii="Sylfaen" w:hAnsi="Sylfaen"/>
          <w:i/>
          <w:lang w:val="hy-AM"/>
        </w:rPr>
        <w:t>Ман</w:t>
      </w:r>
      <w:r w:rsidRPr="009E3704">
        <w:rPr>
          <w:rFonts w:ascii="Sylfaen" w:hAnsi="Sylfaen"/>
          <w:lang w:val="hy-AM"/>
        </w:rPr>
        <w:t>ч</w:t>
      </w:r>
      <w:r w:rsidRPr="009E3704">
        <w:rPr>
          <w:rFonts w:ascii="Sylfaen" w:hAnsi="Sylfaen"/>
          <w:i/>
          <w:lang w:val="hy-AM"/>
        </w:rPr>
        <w:t>ук</w:t>
      </w:r>
      <w:r w:rsidRPr="009E3704">
        <w:rPr>
          <w:rFonts w:ascii="Sylfaen" w:hAnsi="Sylfaen"/>
        </w:rPr>
        <w:t xml:space="preserve">  детский сад» </w:t>
      </w:r>
      <w:r w:rsidRPr="009E3704">
        <w:rPr>
          <w:rFonts w:ascii="Sylfaen" w:hAnsi="Sylfaen"/>
          <w:lang w:val="en-US"/>
        </w:rPr>
        <w:t>HOAK</w:t>
      </w:r>
      <w:r w:rsidRPr="009E3704">
        <w:rPr>
          <w:rFonts w:ascii="Sylfaen" w:hAnsi="Sylfaen"/>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3361CD">
        <w:rPr>
          <w:rFonts w:ascii="Sylfaen" w:hAnsi="Sylfaen"/>
        </w:rPr>
        <w:t>ЛM-GHAPDzB-25/01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lastRenderedPageBreak/>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3361CD">
        <w:rPr>
          <w:rFonts w:ascii="Sylfaen" w:hAnsi="Sylfaen"/>
        </w:rPr>
        <w:t>ЛM-GHAPDzB-25/01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937228">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3361CD">
        <w:rPr>
          <w:rFonts w:ascii="Sylfaen" w:hAnsi="Sylfaen"/>
        </w:rPr>
        <w:t>ЛM-GHAPDzB-25/01</w:t>
      </w:r>
      <w:r w:rsidR="008B1F5B">
        <w:rPr>
          <w:rFonts w:ascii="Sylfaen" w:hAnsi="Sylfaen"/>
          <w:i/>
        </w:rPr>
        <w:t xml:space="preserve"> </w:t>
      </w:r>
      <w:r w:rsidRPr="00AF791F">
        <w:rPr>
          <w:rFonts w:ascii="GHEA Grapalat" w:hAnsi="GHEA Grapalat"/>
        </w:rPr>
        <w:t>"*</w:t>
      </w:r>
    </w:p>
    <w:p w:rsidR="00E12B8D" w:rsidRDefault="00E12B8D" w:rsidP="00937228">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937228">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3361CD">
        <w:rPr>
          <w:rFonts w:ascii="Sylfaen" w:hAnsi="Sylfaen"/>
          <w:sz w:val="24"/>
          <w:szCs w:val="24"/>
        </w:rPr>
        <w:t>ЛM-GHAPDzB-25/01</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3361CD">
        <w:rPr>
          <w:rFonts w:ascii="Sylfaen" w:hAnsi="Sylfaen"/>
        </w:rPr>
        <w:t>ЛM-GHAPDzB-25/01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3361CD">
        <w:rPr>
          <w:rFonts w:ascii="Sylfaen" w:hAnsi="Sylfaen"/>
          <w:i w:val="0"/>
          <w:sz w:val="24"/>
          <w:szCs w:val="24"/>
        </w:rPr>
        <w:t>ЛM-GHAPDzB-25/01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937228">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937228">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93722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93722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D70FF"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0D70F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0D70F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0D70FF"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D70FF"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0D70F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0D70F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0D70FF"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0D70F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0D70FF"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0D70F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0D70F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93722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93722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93722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93722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93722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937228">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93722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937228">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937228">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937228">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937228">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93722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93722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93722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93722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937228">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93722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937228">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3361CD">
        <w:rPr>
          <w:rFonts w:ascii="Sylfaen" w:hAnsi="Sylfaen"/>
          <w:sz w:val="24"/>
          <w:szCs w:val="24"/>
        </w:rPr>
        <w:t>ЛM-GHAPDzB-25/01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3361CD">
        <w:rPr>
          <w:rFonts w:ascii="Sylfaen" w:hAnsi="Sylfaen"/>
        </w:rPr>
        <w:t>ЛM-GHAPDzB-25/01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3361CD">
        <w:rPr>
          <w:rFonts w:ascii="Sylfaen" w:hAnsi="Sylfaen"/>
        </w:rPr>
        <w:t>ЛM-GHAPDzB-25/01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3624A6">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446B99" w:rsidRPr="00446B99">
        <w:rPr>
          <w:rFonts w:ascii="GHEA Grapalat" w:hAnsi="GHEA Grapalat"/>
          <w:i/>
          <w:spacing w:val="-6"/>
          <w:sz w:val="22"/>
          <w:szCs w:val="22"/>
          <w:lang w:val="hy-AM"/>
        </w:rPr>
        <w:t>Лусарат</w:t>
      </w:r>
      <w:r w:rsidR="00446B99" w:rsidRPr="00446B99">
        <w:rPr>
          <w:rFonts w:ascii="GHEA Grapalat" w:hAnsi="GHEA Grapalat"/>
          <w:spacing w:val="-6"/>
          <w:sz w:val="22"/>
          <w:szCs w:val="22"/>
        </w:rPr>
        <w:t xml:space="preserve"> « </w:t>
      </w:r>
      <w:r w:rsidR="00446B99" w:rsidRPr="00446B99">
        <w:rPr>
          <w:rFonts w:ascii="GHEA Grapalat" w:hAnsi="GHEA Grapalat"/>
          <w:i/>
          <w:spacing w:val="-6"/>
          <w:sz w:val="22"/>
          <w:szCs w:val="22"/>
          <w:lang w:val="hy-AM"/>
        </w:rPr>
        <w:t>Ман</w:t>
      </w:r>
      <w:r w:rsidR="00446B99" w:rsidRPr="00446B99">
        <w:rPr>
          <w:rFonts w:ascii="GHEA Grapalat" w:hAnsi="GHEA Grapalat"/>
          <w:spacing w:val="-6"/>
          <w:sz w:val="22"/>
          <w:szCs w:val="22"/>
          <w:lang w:val="hy-AM"/>
        </w:rPr>
        <w:t>ч</w:t>
      </w:r>
      <w:r w:rsidR="00446B99" w:rsidRPr="00446B99">
        <w:rPr>
          <w:rFonts w:ascii="GHEA Grapalat" w:hAnsi="GHEA Grapalat"/>
          <w:i/>
          <w:spacing w:val="-6"/>
          <w:sz w:val="22"/>
          <w:szCs w:val="22"/>
          <w:lang w:val="hy-AM"/>
        </w:rPr>
        <w:t>ук</w:t>
      </w:r>
      <w:r w:rsidR="00446B99" w:rsidRPr="00446B99">
        <w:rPr>
          <w:rFonts w:ascii="GHEA Grapalat" w:hAnsi="GHEA Grapalat"/>
          <w:spacing w:val="-6"/>
          <w:sz w:val="22"/>
          <w:szCs w:val="22"/>
        </w:rPr>
        <w:t xml:space="preserve">  детский сад» </w:t>
      </w:r>
      <w:r w:rsidR="00446B99" w:rsidRPr="00446B99">
        <w:rPr>
          <w:rFonts w:ascii="GHEA Grapalat" w:hAnsi="GHEA Grapalat"/>
          <w:spacing w:val="-6"/>
          <w:sz w:val="22"/>
          <w:szCs w:val="22"/>
          <w:lang w:val="en-US"/>
        </w:rPr>
        <w:t>HOAK</w:t>
      </w:r>
      <w:r w:rsidRPr="00B138F3">
        <w:rPr>
          <w:rFonts w:ascii="GHEA Grapalat" w:hAnsi="GHEA Grapalat"/>
          <w:spacing w:val="-6"/>
          <w:sz w:val="22"/>
          <w:szCs w:val="22"/>
        </w:rPr>
        <w:t xml:space="preserve"> *(далее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3361CD">
        <w:rPr>
          <w:rFonts w:ascii="Sylfaen" w:hAnsi="Sylfaen"/>
          <w:i/>
        </w:rPr>
        <w:t>ЛM-GHAPDzB-25/01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 xml:space="preserve">Требовании. Банк не обязан проверять факты нарушения </w:t>
      </w:r>
      <w:r w:rsidRPr="00B138F3">
        <w:rPr>
          <w:rFonts w:ascii="GHEA Grapalat" w:hAnsi="GHEA Grapalat"/>
          <w:sz w:val="22"/>
          <w:szCs w:val="22"/>
        </w:rPr>
        <w:lastRenderedPageBreak/>
        <w:t>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Лусарат</w:t>
            </w:r>
            <w:r w:rsidRPr="00446B99">
              <w:rPr>
                <w:rFonts w:ascii="Sylfaen" w:hAnsi="Sylfaen"/>
              </w:rPr>
              <w:t xml:space="preserve"> « </w:t>
            </w:r>
            <w:r w:rsidRPr="00446B99">
              <w:rPr>
                <w:rFonts w:ascii="Sylfaen" w:hAnsi="Sylfaen"/>
                <w:lang w:val="hy-AM"/>
              </w:rPr>
              <w:t>Манчук</w:t>
            </w:r>
            <w:r w:rsidRPr="00446B99">
              <w:rPr>
                <w:rFonts w:ascii="Sylfaen" w:hAnsi="Sylfaen"/>
              </w:rPr>
              <w:t xml:space="preserve">  детский сад» </w:t>
            </w:r>
            <w:r w:rsidRPr="00446B99">
              <w:rPr>
                <w:rFonts w:ascii="Sylfaen" w:hAnsi="Sylfaen"/>
                <w:lang w:val="en-US"/>
              </w:rPr>
              <w:t>HOAK</w:t>
            </w:r>
            <w:r w:rsidRPr="00446B99">
              <w:rPr>
                <w:rFonts w:ascii="Sylfaen" w:hAnsi="Sylfaen"/>
              </w:rPr>
              <w:t xml:space="preserve">    </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Pr="00446B99">
              <w:rPr>
                <w:rFonts w:ascii="Sylfaen" w:hAnsi="Sylfaen" w:cs="Arial"/>
                <w:color w:val="2C2D2E"/>
                <w:sz w:val="23"/>
                <w:szCs w:val="23"/>
                <w:shd w:val="clear" w:color="auto" w:fill="FFFFFF"/>
                <w:lang w:val="hy-AM"/>
              </w:rPr>
              <w:t>04103197</w:t>
            </w:r>
          </w:p>
          <w:p w:rsidR="00446B99" w:rsidRPr="00446B99" w:rsidRDefault="00446B99" w:rsidP="00446B99">
            <w:pPr>
              <w:widowControl w:val="0"/>
              <w:tabs>
                <w:tab w:val="left" w:pos="855"/>
              </w:tabs>
              <w:spacing w:after="160"/>
              <w:ind w:left="360"/>
              <w:rPr>
                <w:rFonts w:ascii="GHEA Grapalat" w:hAnsi="GHEA Grapalat"/>
                <w:lang w:val="hy-AM"/>
              </w:rPr>
            </w:pP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r w:rsidRPr="00446B99">
              <w:rPr>
                <w:rFonts w:ascii="Sylfaen" w:hAnsi="Sylfaen"/>
                <w:lang w:val="hy-AM"/>
              </w:rPr>
              <w:t xml:space="preserve"> </w:t>
            </w:r>
            <w:r w:rsidRPr="00446B99">
              <w:t>Акба</w:t>
            </w:r>
            <w:r w:rsidRPr="00446B99">
              <w:rPr>
                <w:rFonts w:ascii="GHEA Grapalat" w:hAnsi="GHEA Grapalat"/>
              </w:rPr>
              <w:t>банк</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(сч.№)</w:t>
            </w:r>
            <w:r w:rsidRPr="00446B99">
              <w:rPr>
                <w:rFonts w:ascii="Arial" w:hAnsi="Arial" w:cs="Arial"/>
                <w:color w:val="2C2D2E"/>
                <w:sz w:val="23"/>
                <w:szCs w:val="23"/>
                <w:shd w:val="clear" w:color="auto" w:fill="FFFFFF"/>
              </w:rPr>
              <w:t xml:space="preserve">  </w:t>
            </w:r>
            <w:r w:rsidRPr="00446B99">
              <w:rPr>
                <w:rFonts w:ascii="Sylfaen" w:hAnsi="Sylfaen" w:cs="Arial"/>
                <w:color w:val="2C2D2E"/>
                <w:sz w:val="23"/>
                <w:szCs w:val="23"/>
                <w:shd w:val="clear" w:color="auto" w:fill="FFFFFF"/>
                <w:lang w:val="hy-AM"/>
              </w:rPr>
              <w:t>220391610197000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3361CD">
        <w:rPr>
          <w:rFonts w:ascii="Sylfaen" w:hAnsi="Sylfaen"/>
        </w:rPr>
        <w:t>ЛM-GHAPDzB-25/01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46B99" w:rsidRPr="00446B99">
        <w:rPr>
          <w:rFonts w:ascii="Sylfaen" w:hAnsi="Sylfaen"/>
          <w:i/>
          <w:lang w:val="hy-AM"/>
        </w:rPr>
        <w:t>Лусарат</w:t>
      </w:r>
      <w:r w:rsidR="00446B99" w:rsidRPr="00446B99">
        <w:rPr>
          <w:rFonts w:ascii="Sylfaen" w:hAnsi="Sylfaen"/>
        </w:rPr>
        <w:t xml:space="preserve"> « </w:t>
      </w:r>
      <w:r w:rsidR="00446B99" w:rsidRPr="00446B99">
        <w:rPr>
          <w:rFonts w:ascii="Sylfaen" w:hAnsi="Sylfaen"/>
          <w:i/>
          <w:lang w:val="hy-AM"/>
        </w:rPr>
        <w:t>Ман</w:t>
      </w:r>
      <w:r w:rsidR="00446B99" w:rsidRPr="00446B99">
        <w:rPr>
          <w:rFonts w:ascii="Sylfaen" w:hAnsi="Sylfaen"/>
          <w:lang w:val="hy-AM"/>
        </w:rPr>
        <w:t>ч</w:t>
      </w:r>
      <w:r w:rsidR="00446B99" w:rsidRPr="00446B99">
        <w:rPr>
          <w:rFonts w:ascii="Sylfaen" w:hAnsi="Sylfaen"/>
          <w:i/>
          <w:lang w:val="hy-AM"/>
        </w:rPr>
        <w:t>ук</w:t>
      </w:r>
      <w:r w:rsidR="00446B99" w:rsidRPr="00446B99">
        <w:rPr>
          <w:rFonts w:ascii="Sylfaen" w:hAnsi="Sylfaen"/>
        </w:rPr>
        <w:t xml:space="preserve">  детский сад» </w:t>
      </w:r>
      <w:r w:rsidR="00446B99" w:rsidRPr="00446B99">
        <w:rPr>
          <w:rFonts w:ascii="Sylfaen" w:hAnsi="Sylfaen"/>
          <w:lang w:val="en-US"/>
        </w:rPr>
        <w:t>HOAK</w:t>
      </w:r>
      <w:r w:rsidR="00446B99" w:rsidRPr="00446B99">
        <w:rPr>
          <w:rFonts w:ascii="Sylfaen" w:hAnsi="Sylfaen"/>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3361CD">
        <w:rPr>
          <w:rFonts w:ascii="Sylfaen" w:hAnsi="Sylfaen"/>
          <w:i/>
        </w:rPr>
        <w:t>ЛM-GHAPDzB-25/01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Лусарат</w:t>
            </w:r>
            <w:r w:rsidRPr="00FB20B0">
              <w:rPr>
                <w:rFonts w:ascii="Sylfaen" w:hAnsi="Sylfaen"/>
              </w:rPr>
              <w:t xml:space="preserve"> </w:t>
            </w:r>
            <w:r w:rsidRPr="003F594E">
              <w:rPr>
                <w:rFonts w:ascii="Sylfaen" w:hAnsi="Sylfaen"/>
              </w:rPr>
              <w:t>«</w:t>
            </w:r>
            <w:r>
              <w:rPr>
                <w:rFonts w:ascii="Sylfaen" w:hAnsi="Sylfaen"/>
              </w:rPr>
              <w:t xml:space="preserve"> </w:t>
            </w:r>
            <w:r>
              <w:rPr>
                <w:rFonts w:ascii="Sylfaen" w:hAnsi="Sylfaen"/>
                <w:i/>
                <w:lang w:val="hy-AM"/>
              </w:rPr>
              <w:t>Ман</w:t>
            </w:r>
            <w:r w:rsidRPr="00044CEE">
              <w:rPr>
                <w:rFonts w:ascii="Sylfaen" w:hAnsi="Sylfaen"/>
                <w:lang w:val="hy-AM"/>
              </w:rPr>
              <w:t>ч</w:t>
            </w:r>
            <w:r>
              <w:rPr>
                <w:rFonts w:ascii="Sylfaen" w:hAnsi="Sylfaen"/>
                <w:i/>
                <w:lang w:val="hy-AM"/>
              </w:rPr>
              <w:t>ук</w:t>
            </w:r>
            <w:r>
              <w:rPr>
                <w:rFonts w:ascii="Sylfaen" w:hAnsi="Sylfaen"/>
              </w:rPr>
              <w:t xml:space="preserve"> </w:t>
            </w:r>
            <w:r w:rsidRPr="004550D7">
              <w:rPr>
                <w:rFonts w:ascii="Sylfaen" w:hAnsi="Sylfaen"/>
              </w:rPr>
              <w:t xml:space="preserve"> детский сад» </w:t>
            </w:r>
            <w:r w:rsidRPr="004550D7">
              <w:rPr>
                <w:rFonts w:ascii="Sylfaen" w:hAnsi="Sylfaen"/>
                <w:lang w:val="en-US"/>
              </w:rPr>
              <w:t>HOAK</w:t>
            </w:r>
            <w:r w:rsidRPr="004550D7">
              <w:rPr>
                <w:rFonts w:ascii="Sylfaen" w:hAnsi="Sylfaen"/>
              </w:rPr>
              <w:t xml:space="preserve">    </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 xml:space="preserve"> </w:t>
            </w:r>
            <w:r>
              <w:rPr>
                <w:rFonts w:ascii="Sylfaen" w:hAnsi="Sylfaen" w:cs="Arial"/>
                <w:color w:val="2C2D2E"/>
                <w:sz w:val="23"/>
                <w:szCs w:val="23"/>
                <w:shd w:val="clear" w:color="auto" w:fill="FFFFFF"/>
                <w:lang w:val="hy-AM"/>
              </w:rPr>
              <w:t>04103197</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Sylfaen" w:hAnsi="Sylfaen"/>
                <w:lang w:val="hy-AM"/>
              </w:rPr>
              <w:t xml:space="preserve"> </w:t>
            </w:r>
            <w:r w:rsidRPr="00FD0E2F">
              <w:rPr>
                <w:b/>
              </w:rPr>
              <w:t>А</w:t>
            </w:r>
            <w:r w:rsidRPr="00E94078">
              <w:rPr>
                <w:b/>
              </w:rPr>
              <w:t>кба</w:t>
            </w:r>
            <w:r w:rsidRPr="00FD0E2F">
              <w:rPr>
                <w:rFonts w:ascii="GHEA Grapalat" w:hAnsi="GHEA Grapalat"/>
                <w:b/>
              </w:rPr>
              <w:t>банк</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111E" w:rsidRDefault="00446B99" w:rsidP="00446B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w:t>
            </w:r>
            <w:r>
              <w:rPr>
                <w:rFonts w:ascii="Sylfaen" w:hAnsi="Sylfaen" w:cs="Arial"/>
                <w:color w:val="2C2D2E"/>
                <w:sz w:val="23"/>
                <w:szCs w:val="23"/>
                <w:shd w:val="clear" w:color="auto" w:fill="FFFFFF"/>
                <w:lang w:val="hy-AM"/>
              </w:rPr>
              <w:t>220391610197000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3361CD">
        <w:rPr>
          <w:rFonts w:ascii="Sylfaen" w:hAnsi="Sylfaen"/>
          <w:sz w:val="24"/>
          <w:szCs w:val="24"/>
        </w:rPr>
        <w:t>ЛM-GHAPDzB-25/01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3361CD">
        <w:rPr>
          <w:rFonts w:ascii="Sylfaen" w:hAnsi="Sylfaen"/>
          <w:sz w:val="24"/>
          <w:szCs w:val="24"/>
        </w:rPr>
        <w:t>ЛM-GHAPDzB-25/01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EB7A1D"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r w:rsidR="003624A6" w:rsidRPr="00EB7A1D">
              <w:rPr>
                <w:rFonts w:ascii="GHEA Grapalat" w:hAnsi="GHEA Grapalat"/>
                <w:b/>
              </w:rPr>
              <w:br/>
            </w:r>
            <w:r w:rsidR="003624A6" w:rsidRPr="003624A6">
              <w:rPr>
                <w:rFonts w:ascii="GHEA Grapalat" w:hAnsi="GHEA Grapalat"/>
              </w:rPr>
              <w:t>Лусарат</w:t>
            </w:r>
            <w:r w:rsidR="003624A6" w:rsidRPr="00EB7A1D">
              <w:rPr>
                <w:rFonts w:ascii="GHEA Grapalat" w:hAnsi="GHEA Grapalat"/>
              </w:rPr>
              <w:t xml:space="preserve"> Манчук НУХ ХОАК</w:t>
            </w:r>
          </w:p>
          <w:p w:rsidR="003624A6" w:rsidRPr="00EB7A1D" w:rsidRDefault="003624A6" w:rsidP="003624A6">
            <w:pPr>
              <w:widowControl w:val="0"/>
              <w:jc w:val="center"/>
              <w:rPr>
                <w:rFonts w:ascii="GHEA Grapalat" w:hAnsi="GHEA Grapalat"/>
              </w:rPr>
            </w:pPr>
            <w:r>
              <w:rPr>
                <w:rFonts w:ascii="GHEA Grapalat" w:hAnsi="GHEA Grapalat"/>
              </w:rPr>
              <w:t>в. Лусарат Баграмян 41</w:t>
            </w:r>
          </w:p>
          <w:p w:rsidR="003624A6" w:rsidRPr="003624A6" w:rsidRDefault="003624A6" w:rsidP="003624A6">
            <w:pPr>
              <w:widowControl w:val="0"/>
              <w:jc w:val="center"/>
              <w:rPr>
                <w:rFonts w:ascii="GHEA Grapalat" w:hAnsi="GHEA Grapalat"/>
              </w:rPr>
            </w:pPr>
            <w:r w:rsidRPr="003624A6">
              <w:rPr>
                <w:rFonts w:ascii="GHEA Grapalat" w:hAnsi="GHEA Grapalat"/>
              </w:rPr>
              <w:t>ЗАО «АКБА БАНК»</w:t>
            </w:r>
          </w:p>
          <w:p w:rsidR="003624A6" w:rsidRPr="00EB7A1D" w:rsidRDefault="003624A6" w:rsidP="003624A6">
            <w:pPr>
              <w:widowControl w:val="0"/>
              <w:jc w:val="center"/>
              <w:rPr>
                <w:rFonts w:ascii="GHEA Grapalat" w:hAnsi="GHEA Grapalat"/>
              </w:rPr>
            </w:pPr>
            <w:r w:rsidRPr="00EB7A1D">
              <w:rPr>
                <w:rFonts w:ascii="GHEA Grapalat" w:hAnsi="GHEA Grapalat"/>
              </w:rPr>
              <w:t>№ 220391610197000</w:t>
            </w:r>
          </w:p>
          <w:p w:rsidR="003624A6" w:rsidRPr="00EB7A1D" w:rsidRDefault="003624A6" w:rsidP="003624A6">
            <w:pPr>
              <w:widowControl w:val="0"/>
              <w:jc w:val="center"/>
              <w:rPr>
                <w:rFonts w:ascii="GHEA Grapalat" w:hAnsi="GHEA Grapalat"/>
              </w:rPr>
            </w:pPr>
            <w:r w:rsidRPr="00EB7A1D">
              <w:rPr>
                <w:rFonts w:ascii="GHEA Grapalat" w:hAnsi="GHEA Grapalat"/>
              </w:rPr>
              <w:t>АВХХ 04103197</w:t>
            </w:r>
          </w:p>
          <w:p w:rsidR="00E12B8D" w:rsidRPr="003624A6" w:rsidRDefault="003624A6" w:rsidP="003624A6">
            <w:pPr>
              <w:widowControl w:val="0"/>
              <w:jc w:val="center"/>
              <w:rPr>
                <w:rFonts w:ascii="GHEA Grapalat" w:hAnsi="GHEA Grapalat"/>
              </w:rPr>
            </w:pPr>
            <w:r w:rsidRPr="00EB7A1D">
              <w:rPr>
                <w:rFonts w:ascii="GHEA Grapalat" w:hAnsi="GHEA Grapalat"/>
              </w:rPr>
              <w:lastRenderedPageBreak/>
              <w:t>Директор</w:t>
            </w:r>
            <w:r w:rsidRPr="003624A6">
              <w:rPr>
                <w:rFonts w:ascii="GHEA Grapalat" w:hAnsi="GHEA Grapalat"/>
              </w:rPr>
              <w:t>: Н. Торунян</w:t>
            </w:r>
            <w:r w:rsidR="00E12B8D" w:rsidRPr="003624A6">
              <w:rPr>
                <w:rFonts w:ascii="GHEA Grapalat" w:hAnsi="GHEA Grapalat"/>
              </w:rPr>
              <w:t>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3624A6" w:rsidRDefault="003624A6" w:rsidP="00E12B8D">
      <w:pPr>
        <w:widowControl w:val="0"/>
        <w:spacing w:after="160"/>
        <w:ind w:firstLine="567"/>
        <w:jc w:val="both"/>
        <w:rPr>
          <w:rFonts w:ascii="GHEA Grapalat" w:hAnsi="GHEA Grapalat"/>
          <w:i/>
          <w:lang w:val="en-US"/>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33"/>
        <w:t>*</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Pr>
          <w:rFonts w:ascii="GHEA Grapalat" w:hAnsi="GHEA Grapalat" w:cs="Sylfaen"/>
          <w:b/>
          <w:lang w:val="hy-AM"/>
        </w:rPr>
        <w:t>LM-GHAPSDB-24/01</w:t>
      </w:r>
    </w:p>
    <w:p w:rsidR="007941A0" w:rsidRPr="00EB7A1D" w:rsidRDefault="007941A0" w:rsidP="007941A0">
      <w:pPr>
        <w:jc w:val="right"/>
        <w:rPr>
          <w:rFonts w:ascii="GHEA Grapalat" w:hAnsi="GHEA Grapalat"/>
          <w:i/>
          <w:sz w:val="18"/>
        </w:rPr>
      </w:pPr>
      <w:r w:rsidRPr="00A71D81">
        <w:rPr>
          <w:rFonts w:ascii="GHEA Grapalat" w:hAnsi="GHEA Grapalat"/>
          <w:i/>
          <w:sz w:val="18"/>
          <w:lang w:val="hy-AM"/>
        </w:rPr>
        <w:t>код контракта</w:t>
      </w:r>
    </w:p>
    <w:p w:rsidR="00886663" w:rsidRPr="00AE56D0" w:rsidRDefault="00886663" w:rsidP="00886663">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28"/>
        <w:gridCol w:w="5434"/>
        <w:gridCol w:w="672"/>
        <w:gridCol w:w="734"/>
        <w:gridCol w:w="1080"/>
        <w:gridCol w:w="663"/>
        <w:gridCol w:w="1137"/>
        <w:gridCol w:w="655"/>
        <w:gridCol w:w="1510"/>
      </w:tblGrid>
      <w:tr w:rsidR="00886663" w:rsidRPr="00AE56D0" w:rsidTr="00886663">
        <w:trPr>
          <w:trHeight w:val="153"/>
        </w:trPr>
        <w:tc>
          <w:tcPr>
            <w:tcW w:w="16232" w:type="dxa"/>
            <w:gridSpan w:val="12"/>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Продукт:</w:t>
            </w:r>
          </w:p>
        </w:tc>
      </w:tr>
      <w:tr w:rsidR="00886663" w:rsidRPr="00AE56D0" w:rsidTr="00886663">
        <w:trPr>
          <w:trHeight w:val="233"/>
        </w:trPr>
        <w:tc>
          <w:tcPr>
            <w:tcW w:w="837"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по приглашению</w:t>
            </w:r>
            <w:r w:rsidRPr="00AE56D0">
              <w:rPr>
                <w:rFonts w:ascii="GHEA Grapalat" w:hAnsi="GHEA Grapalat"/>
                <w:sz w:val="18"/>
              </w:rPr>
              <w:t xml:space="preserve"> </w:t>
            </w:r>
            <w:r w:rsidRPr="00AE56D0">
              <w:rPr>
                <w:rFonts w:ascii="GHEA Grapalat" w:hAnsi="GHEA Grapalat" w:cs="Sylfaen"/>
                <w:sz w:val="18"/>
              </w:rPr>
              <w:t>запланировано</w:t>
            </w:r>
            <w:r w:rsidRPr="00AE56D0">
              <w:rPr>
                <w:rFonts w:ascii="GHEA Grapalat" w:hAnsi="GHEA Grapalat"/>
                <w:sz w:val="18"/>
              </w:rPr>
              <w:t xml:space="preserve"> </w:t>
            </w:r>
            <w:r w:rsidRPr="00AE56D0">
              <w:rPr>
                <w:rFonts w:ascii="GHEA Grapalat" w:hAnsi="GHEA Grapalat" w:cs="Sylfaen"/>
                <w:sz w:val="18"/>
              </w:rPr>
              <w:t>доза</w:t>
            </w:r>
            <w:r w:rsidRPr="00AE56D0">
              <w:rPr>
                <w:rFonts w:ascii="GHEA Grapalat" w:hAnsi="GHEA Grapalat"/>
                <w:sz w:val="18"/>
              </w:rPr>
              <w:t xml:space="preserve"> </w:t>
            </w:r>
            <w:r w:rsidRPr="00AE56D0">
              <w:rPr>
                <w:rFonts w:ascii="GHEA Grapalat" w:hAnsi="GHEA Grapalat" w:cs="Sylfaen"/>
                <w:sz w:val="18"/>
              </w:rPr>
              <w:t>число</w:t>
            </w:r>
          </w:p>
        </w:tc>
        <w:tc>
          <w:tcPr>
            <w:tcW w:w="1260"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шопинг</w:t>
            </w:r>
            <w:r w:rsidRPr="00AE56D0">
              <w:rPr>
                <w:rFonts w:ascii="GHEA Grapalat" w:hAnsi="GHEA Grapalat"/>
                <w:sz w:val="18"/>
              </w:rPr>
              <w:t xml:space="preserve"> </w:t>
            </w:r>
            <w:r w:rsidRPr="00AE56D0">
              <w:rPr>
                <w:rFonts w:ascii="GHEA Grapalat" w:hAnsi="GHEA Grapalat" w:cs="Sylfaen"/>
                <w:sz w:val="18"/>
              </w:rPr>
              <w:t>с планом</w:t>
            </w:r>
            <w:r w:rsidRPr="00AE56D0">
              <w:rPr>
                <w:rFonts w:ascii="GHEA Grapalat" w:hAnsi="GHEA Grapalat"/>
                <w:sz w:val="18"/>
              </w:rPr>
              <w:t xml:space="preserve"> </w:t>
            </w:r>
            <w:r w:rsidRPr="00AE56D0">
              <w:rPr>
                <w:rFonts w:ascii="GHEA Grapalat" w:hAnsi="GHEA Grapalat" w:cs="Sylfaen"/>
                <w:sz w:val="18"/>
              </w:rPr>
              <w:t>запланировано</w:t>
            </w:r>
            <w:r w:rsidRPr="00AE56D0">
              <w:rPr>
                <w:rFonts w:ascii="GHEA Grapalat" w:hAnsi="GHEA Grapalat"/>
                <w:sz w:val="18"/>
              </w:rPr>
              <w:t xml:space="preserve"> </w:t>
            </w:r>
            <w:r w:rsidRPr="00AE56D0">
              <w:rPr>
                <w:rFonts w:ascii="GHEA Grapalat" w:hAnsi="GHEA Grapalat" w:cs="Sylfaen"/>
                <w:sz w:val="18"/>
              </w:rPr>
              <w:t>через</w:t>
            </w:r>
            <w:r w:rsidRPr="00AE56D0">
              <w:rPr>
                <w:rFonts w:ascii="GHEA Grapalat" w:hAnsi="GHEA Grapalat"/>
                <w:sz w:val="18"/>
              </w:rPr>
              <w:t xml:space="preserve"> </w:t>
            </w:r>
            <w:r w:rsidRPr="00AE56D0">
              <w:rPr>
                <w:rFonts w:ascii="GHEA Grapalat" w:hAnsi="GHEA Grapalat" w:cs="Sylfaen"/>
                <w:sz w:val="18"/>
              </w:rPr>
              <w:t>код</w:t>
            </w:r>
            <w:r w:rsidRPr="00AE56D0">
              <w:rPr>
                <w:rFonts w:ascii="GHEA Grapalat" w:hAnsi="GHEA Grapalat"/>
                <w:sz w:val="18"/>
              </w:rPr>
              <w:t>``</w:t>
            </w:r>
            <w:r w:rsidRPr="00AE56D0">
              <w:rPr>
                <w:rFonts w:ascii="GHEA Grapalat" w:hAnsi="GHEA Grapalat" w:cs="Sylfaen"/>
                <w:sz w:val="18"/>
              </w:rPr>
              <w:t>в соответствии с</w:t>
            </w:r>
            <w:r w:rsidRPr="00AE56D0">
              <w:rPr>
                <w:rFonts w:ascii="GHEA Grapalat" w:hAnsi="GHEA Grapalat"/>
                <w:sz w:val="18"/>
              </w:rPr>
              <w:t xml:space="preserve"> </w:t>
            </w:r>
            <w:r w:rsidRPr="00AE56D0">
              <w:rPr>
                <w:rFonts w:ascii="GHEA Grapalat" w:hAnsi="GHEA Grapalat" w:cs="Sylfaen"/>
                <w:sz w:val="18"/>
              </w:rPr>
              <w:t>ГМА:</w:t>
            </w:r>
            <w:r w:rsidRPr="00AE56D0">
              <w:rPr>
                <w:rFonts w:ascii="GHEA Grapalat" w:hAnsi="GHEA Grapalat"/>
                <w:sz w:val="18"/>
              </w:rPr>
              <w:t xml:space="preserve"> </w:t>
            </w:r>
            <w:r w:rsidRPr="00AE56D0">
              <w:rPr>
                <w:rFonts w:ascii="GHEA Grapalat" w:hAnsi="GHEA Grapalat" w:cs="Sylfaen"/>
                <w:sz w:val="18"/>
              </w:rPr>
              <w:t>классификация</w:t>
            </w:r>
            <w:r w:rsidRPr="00AE56D0">
              <w:rPr>
                <w:rFonts w:ascii="GHEA Grapalat" w:hAnsi="GHEA Grapalat"/>
                <w:sz w:val="18"/>
              </w:rPr>
              <w:t>(цена за просмотр)</w:t>
            </w:r>
          </w:p>
        </w:tc>
        <w:tc>
          <w:tcPr>
            <w:tcW w:w="1022"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имя:</w:t>
            </w:r>
          </w:p>
        </w:tc>
        <w:tc>
          <w:tcPr>
            <w:tcW w:w="1228"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товар</w:t>
            </w:r>
            <w:r w:rsidRPr="00AE56D0">
              <w:rPr>
                <w:rFonts w:ascii="GHEA Grapalat" w:hAnsi="GHEA Grapalat"/>
                <w:sz w:val="18"/>
              </w:rPr>
              <w:t xml:space="preserve"> </w:t>
            </w:r>
            <w:r w:rsidRPr="00AE56D0">
              <w:rPr>
                <w:rFonts w:ascii="GHEA Grapalat" w:hAnsi="GHEA Grapalat" w:cs="Sylfaen"/>
                <w:sz w:val="18"/>
              </w:rPr>
              <w:t>знак</w:t>
            </w:r>
            <w:r w:rsidRPr="00AE56D0">
              <w:rPr>
                <w:rFonts w:ascii="GHEA Grapalat" w:hAnsi="GHEA Grapalat"/>
                <w:sz w:val="18"/>
              </w:rPr>
              <w:t>,</w:t>
            </w:r>
            <w:r w:rsidRPr="00AE56D0">
              <w:rPr>
                <w:rFonts w:ascii="GHEA Grapalat" w:hAnsi="GHEA Grapalat" w:cs="Sylfaen"/>
                <w:sz w:val="18"/>
                <w:lang w:val="hy-AM"/>
              </w:rPr>
              <w:t>фирменный</w:t>
            </w:r>
            <w:r w:rsidRPr="00AE56D0">
              <w:rPr>
                <w:rFonts w:ascii="GHEA Grapalat" w:hAnsi="GHEA Grapalat"/>
                <w:sz w:val="18"/>
                <w:lang w:val="hy-AM"/>
              </w:rPr>
              <w:t xml:space="preserve"> </w:t>
            </w:r>
            <w:r w:rsidRPr="00AE56D0">
              <w:rPr>
                <w:rFonts w:ascii="GHEA Grapalat" w:hAnsi="GHEA Grapalat" w:cs="Sylfaen"/>
                <w:sz w:val="18"/>
                <w:lang w:val="hy-AM"/>
              </w:rPr>
              <w:t>имя:</w:t>
            </w:r>
            <w:r w:rsidRPr="00AE56D0">
              <w:rPr>
                <w:rFonts w:ascii="GHEA Grapalat" w:hAnsi="GHEA Grapalat"/>
                <w:sz w:val="18"/>
                <w:lang w:val="hy-AM"/>
              </w:rPr>
              <w:t>,</w:t>
            </w:r>
            <w:r w:rsidRPr="00AE56D0">
              <w:rPr>
                <w:rFonts w:ascii="GHEA Grapalat" w:hAnsi="GHEA Grapalat" w:cs="Sylfaen"/>
                <w:sz w:val="18"/>
                <w:lang w:val="hy-AM"/>
              </w:rPr>
              <w:t>модель</w:t>
            </w:r>
            <w:r w:rsidRPr="00AE56D0">
              <w:rPr>
                <w:rFonts w:ascii="GHEA Grapalat" w:hAnsi="GHEA Grapalat"/>
                <w:sz w:val="18"/>
              </w:rPr>
              <w:t xml:space="preserve"> </w:t>
            </w:r>
            <w:r w:rsidRPr="00AE56D0">
              <w:rPr>
                <w:rFonts w:ascii="GHEA Grapalat" w:hAnsi="GHEA Grapalat" w:cs="Sylfaen"/>
                <w:sz w:val="18"/>
              </w:rPr>
              <w:t>и:</w:t>
            </w:r>
            <w:r w:rsidRPr="00AE56D0">
              <w:rPr>
                <w:rFonts w:ascii="GHEA Grapalat" w:hAnsi="GHEA Grapalat"/>
                <w:sz w:val="18"/>
              </w:rPr>
              <w:t xml:space="preserve"> </w:t>
            </w:r>
            <w:r w:rsidRPr="00AE56D0">
              <w:rPr>
                <w:rFonts w:ascii="GHEA Grapalat" w:hAnsi="GHEA Grapalat" w:cs="Sylfaen"/>
                <w:sz w:val="18"/>
              </w:rPr>
              <w:t>производителя</w:t>
            </w:r>
            <w:r w:rsidRPr="00AE56D0">
              <w:rPr>
                <w:rFonts w:ascii="GHEA Grapalat" w:hAnsi="GHEA Grapalat"/>
                <w:sz w:val="18"/>
              </w:rPr>
              <w:t xml:space="preserve"> </w:t>
            </w:r>
            <w:r w:rsidRPr="00AE56D0">
              <w:rPr>
                <w:rFonts w:ascii="GHEA Grapalat" w:hAnsi="GHEA Grapalat" w:cs="Sylfaen"/>
                <w:sz w:val="18"/>
              </w:rPr>
              <w:t>имя:</w:t>
            </w:r>
            <w:r w:rsidRPr="00AE56D0">
              <w:rPr>
                <w:rFonts w:ascii="GHEA Grapalat" w:hAnsi="GHEA Grapalat"/>
                <w:sz w:val="18"/>
              </w:rPr>
              <w:t>**</w:t>
            </w:r>
          </w:p>
        </w:tc>
        <w:tc>
          <w:tcPr>
            <w:tcW w:w="5434"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технический</w:t>
            </w:r>
            <w:r w:rsidRPr="00AE56D0">
              <w:rPr>
                <w:rFonts w:ascii="GHEA Grapalat" w:hAnsi="GHEA Grapalat"/>
                <w:sz w:val="18"/>
              </w:rPr>
              <w:t xml:space="preserve"> </w:t>
            </w:r>
            <w:r w:rsidRPr="00AE56D0">
              <w:rPr>
                <w:rFonts w:ascii="GHEA Grapalat" w:hAnsi="GHEA Grapalat" w:cs="Sylfaen"/>
                <w:sz w:val="18"/>
              </w:rPr>
              <w:t>характеристика</w:t>
            </w:r>
          </w:p>
        </w:tc>
        <w:tc>
          <w:tcPr>
            <w:tcW w:w="672"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измерение</w:t>
            </w:r>
            <w:r w:rsidRPr="00AE56D0">
              <w:rPr>
                <w:rFonts w:ascii="GHEA Grapalat" w:hAnsi="GHEA Grapalat"/>
                <w:sz w:val="18"/>
              </w:rPr>
              <w:t xml:space="preserve"> </w:t>
            </w:r>
            <w:r w:rsidRPr="00AE56D0">
              <w:rPr>
                <w:rFonts w:ascii="GHEA Grapalat" w:hAnsi="GHEA Grapalat" w:cs="Sylfaen"/>
                <w:sz w:val="18"/>
              </w:rPr>
              <w:t>единица</w:t>
            </w:r>
          </w:p>
        </w:tc>
        <w:tc>
          <w:tcPr>
            <w:tcW w:w="734"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единица</w:t>
            </w:r>
            <w:r w:rsidRPr="00AE56D0">
              <w:rPr>
                <w:rFonts w:ascii="GHEA Grapalat" w:hAnsi="GHEA Grapalat"/>
                <w:sz w:val="18"/>
              </w:rPr>
              <w:t xml:space="preserve"> </w:t>
            </w:r>
            <w:r w:rsidRPr="00AE56D0">
              <w:rPr>
                <w:rFonts w:ascii="GHEA Grapalat" w:hAnsi="GHEA Grapalat" w:cs="Sylfaen"/>
                <w:sz w:val="18"/>
              </w:rPr>
              <w:t>цена</w:t>
            </w:r>
            <w:r w:rsidRPr="00AE56D0">
              <w:rPr>
                <w:rFonts w:ascii="GHEA Grapalat" w:hAnsi="GHEA Grapalat"/>
                <w:sz w:val="18"/>
              </w:rPr>
              <w:t>/</w:t>
            </w:r>
            <w:r w:rsidRPr="00AE56D0">
              <w:rPr>
                <w:rFonts w:ascii="GHEA Grapalat" w:hAnsi="GHEA Grapalat" w:cs="Sylfaen"/>
                <w:sz w:val="18"/>
              </w:rPr>
              <w:t>РА:</w:t>
            </w:r>
            <w:r w:rsidRPr="00AE56D0">
              <w:rPr>
                <w:rFonts w:ascii="GHEA Grapalat" w:hAnsi="GHEA Grapalat"/>
                <w:sz w:val="18"/>
              </w:rPr>
              <w:t xml:space="preserve"> </w:t>
            </w:r>
            <w:r w:rsidRPr="00AE56D0">
              <w:rPr>
                <w:rFonts w:ascii="GHEA Grapalat" w:hAnsi="GHEA Grapalat" w:cs="Sylfaen"/>
                <w:sz w:val="18"/>
              </w:rPr>
              <w:t>АМД</w:t>
            </w:r>
          </w:p>
        </w:tc>
        <w:tc>
          <w:tcPr>
            <w:tcW w:w="1080"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общий</w:t>
            </w:r>
            <w:r w:rsidRPr="00AE56D0">
              <w:rPr>
                <w:rFonts w:ascii="GHEA Grapalat" w:hAnsi="GHEA Grapalat"/>
                <w:sz w:val="18"/>
              </w:rPr>
              <w:t xml:space="preserve"> </w:t>
            </w:r>
            <w:r w:rsidRPr="00AE56D0">
              <w:rPr>
                <w:rFonts w:ascii="GHEA Grapalat" w:hAnsi="GHEA Grapalat" w:cs="Sylfaen"/>
                <w:sz w:val="18"/>
              </w:rPr>
              <w:t>цена</w:t>
            </w:r>
            <w:r w:rsidRPr="00AE56D0">
              <w:rPr>
                <w:rFonts w:ascii="GHEA Grapalat" w:hAnsi="GHEA Grapalat"/>
                <w:sz w:val="18"/>
              </w:rPr>
              <w:t>/</w:t>
            </w:r>
            <w:r w:rsidRPr="00AE56D0">
              <w:rPr>
                <w:rFonts w:ascii="GHEA Grapalat" w:hAnsi="GHEA Grapalat" w:cs="Sylfaen"/>
                <w:sz w:val="18"/>
              </w:rPr>
              <w:t>РА:</w:t>
            </w:r>
            <w:r w:rsidRPr="00AE56D0">
              <w:rPr>
                <w:rFonts w:ascii="GHEA Grapalat" w:hAnsi="GHEA Grapalat"/>
                <w:sz w:val="18"/>
              </w:rPr>
              <w:t xml:space="preserve"> </w:t>
            </w:r>
            <w:r w:rsidRPr="00AE56D0">
              <w:rPr>
                <w:rFonts w:ascii="GHEA Grapalat" w:hAnsi="GHEA Grapalat" w:cs="Sylfaen"/>
                <w:sz w:val="18"/>
              </w:rPr>
              <w:t>АМД</w:t>
            </w:r>
          </w:p>
        </w:tc>
        <w:tc>
          <w:tcPr>
            <w:tcW w:w="663" w:type="dxa"/>
            <w:vMerge w:val="restart"/>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общий</w:t>
            </w:r>
            <w:r w:rsidRPr="00AE56D0">
              <w:rPr>
                <w:rFonts w:ascii="GHEA Grapalat" w:hAnsi="GHEA Grapalat"/>
                <w:sz w:val="18"/>
              </w:rPr>
              <w:t xml:space="preserve"> </w:t>
            </w:r>
            <w:r w:rsidRPr="00AE56D0">
              <w:rPr>
                <w:rFonts w:ascii="GHEA Grapalat" w:hAnsi="GHEA Grapalat" w:cs="Sylfaen"/>
                <w:sz w:val="18"/>
              </w:rPr>
              <w:t>количество</w:t>
            </w:r>
          </w:p>
        </w:tc>
        <w:tc>
          <w:tcPr>
            <w:tcW w:w="3302" w:type="dxa"/>
            <w:gridSpan w:val="3"/>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предложения</w:t>
            </w:r>
          </w:p>
        </w:tc>
      </w:tr>
      <w:tr w:rsidR="00886663" w:rsidRPr="00AE56D0" w:rsidTr="00886663">
        <w:trPr>
          <w:trHeight w:val="473"/>
        </w:trPr>
        <w:tc>
          <w:tcPr>
            <w:tcW w:w="837" w:type="dxa"/>
            <w:vMerge/>
            <w:shd w:val="clear" w:color="auto" w:fill="auto"/>
          </w:tcPr>
          <w:p w:rsidR="00886663" w:rsidRPr="00AE56D0" w:rsidRDefault="00886663" w:rsidP="00886663">
            <w:pPr>
              <w:jc w:val="center"/>
              <w:rPr>
                <w:rFonts w:ascii="GHEA Grapalat" w:hAnsi="GHEA Grapalat"/>
                <w:sz w:val="18"/>
              </w:rPr>
            </w:pPr>
          </w:p>
        </w:tc>
        <w:tc>
          <w:tcPr>
            <w:tcW w:w="1260" w:type="dxa"/>
            <w:vMerge/>
            <w:shd w:val="clear" w:color="auto" w:fill="auto"/>
          </w:tcPr>
          <w:p w:rsidR="00886663" w:rsidRPr="00AE56D0" w:rsidRDefault="00886663" w:rsidP="00886663">
            <w:pPr>
              <w:jc w:val="center"/>
              <w:rPr>
                <w:rFonts w:ascii="GHEA Grapalat" w:hAnsi="GHEA Grapalat"/>
                <w:sz w:val="18"/>
              </w:rPr>
            </w:pPr>
          </w:p>
        </w:tc>
        <w:tc>
          <w:tcPr>
            <w:tcW w:w="1022" w:type="dxa"/>
            <w:vMerge/>
            <w:shd w:val="clear" w:color="auto" w:fill="auto"/>
          </w:tcPr>
          <w:p w:rsidR="00886663" w:rsidRPr="00AE56D0" w:rsidRDefault="00886663" w:rsidP="00886663">
            <w:pPr>
              <w:jc w:val="center"/>
              <w:rPr>
                <w:rFonts w:ascii="GHEA Grapalat" w:hAnsi="GHEA Grapalat"/>
                <w:sz w:val="18"/>
              </w:rPr>
            </w:pPr>
          </w:p>
        </w:tc>
        <w:tc>
          <w:tcPr>
            <w:tcW w:w="1228" w:type="dxa"/>
            <w:vMerge/>
            <w:shd w:val="clear" w:color="auto" w:fill="auto"/>
          </w:tcPr>
          <w:p w:rsidR="00886663" w:rsidRPr="00AE56D0" w:rsidRDefault="00886663" w:rsidP="00886663">
            <w:pPr>
              <w:jc w:val="center"/>
              <w:rPr>
                <w:rFonts w:ascii="GHEA Grapalat" w:hAnsi="GHEA Grapalat"/>
                <w:sz w:val="18"/>
              </w:rPr>
            </w:pPr>
          </w:p>
        </w:tc>
        <w:tc>
          <w:tcPr>
            <w:tcW w:w="5434" w:type="dxa"/>
            <w:vMerge/>
            <w:shd w:val="clear" w:color="auto" w:fill="auto"/>
          </w:tcPr>
          <w:p w:rsidR="00886663" w:rsidRPr="00AE56D0" w:rsidRDefault="00886663" w:rsidP="00886663">
            <w:pPr>
              <w:jc w:val="center"/>
              <w:rPr>
                <w:rFonts w:ascii="GHEA Grapalat" w:hAnsi="GHEA Grapalat"/>
                <w:sz w:val="18"/>
              </w:rPr>
            </w:pPr>
          </w:p>
        </w:tc>
        <w:tc>
          <w:tcPr>
            <w:tcW w:w="672" w:type="dxa"/>
            <w:vMerge/>
            <w:shd w:val="clear" w:color="auto" w:fill="auto"/>
          </w:tcPr>
          <w:p w:rsidR="00886663" w:rsidRPr="00AE56D0" w:rsidRDefault="00886663" w:rsidP="00886663">
            <w:pPr>
              <w:jc w:val="center"/>
              <w:rPr>
                <w:rFonts w:ascii="GHEA Grapalat" w:hAnsi="GHEA Grapalat"/>
                <w:sz w:val="18"/>
              </w:rPr>
            </w:pPr>
          </w:p>
        </w:tc>
        <w:tc>
          <w:tcPr>
            <w:tcW w:w="734" w:type="dxa"/>
            <w:vMerge/>
            <w:shd w:val="clear" w:color="auto" w:fill="auto"/>
          </w:tcPr>
          <w:p w:rsidR="00886663" w:rsidRPr="00AE56D0" w:rsidRDefault="00886663" w:rsidP="00886663">
            <w:pPr>
              <w:jc w:val="center"/>
              <w:rPr>
                <w:rFonts w:ascii="GHEA Grapalat" w:hAnsi="GHEA Grapalat"/>
                <w:sz w:val="18"/>
              </w:rPr>
            </w:pPr>
          </w:p>
        </w:tc>
        <w:tc>
          <w:tcPr>
            <w:tcW w:w="1080" w:type="dxa"/>
            <w:vMerge/>
            <w:shd w:val="clear" w:color="auto" w:fill="auto"/>
          </w:tcPr>
          <w:p w:rsidR="00886663" w:rsidRPr="00AE56D0" w:rsidRDefault="00886663" w:rsidP="00886663">
            <w:pPr>
              <w:jc w:val="center"/>
              <w:rPr>
                <w:rFonts w:ascii="GHEA Grapalat" w:hAnsi="GHEA Grapalat"/>
                <w:sz w:val="18"/>
              </w:rPr>
            </w:pPr>
          </w:p>
        </w:tc>
        <w:tc>
          <w:tcPr>
            <w:tcW w:w="663" w:type="dxa"/>
            <w:vMerge/>
            <w:shd w:val="clear" w:color="auto" w:fill="auto"/>
          </w:tcPr>
          <w:p w:rsidR="00886663" w:rsidRPr="00AE56D0" w:rsidRDefault="00886663" w:rsidP="00886663">
            <w:pPr>
              <w:jc w:val="center"/>
              <w:rPr>
                <w:rFonts w:ascii="GHEA Grapalat" w:hAnsi="GHEA Grapalat"/>
                <w:sz w:val="18"/>
              </w:rPr>
            </w:pPr>
          </w:p>
        </w:tc>
        <w:tc>
          <w:tcPr>
            <w:tcW w:w="1137" w:type="dxa"/>
            <w:shd w:val="clear" w:color="auto" w:fill="auto"/>
          </w:tcPr>
          <w:p w:rsidR="00886663" w:rsidRPr="00AE56D0" w:rsidRDefault="00886663" w:rsidP="00886663">
            <w:pPr>
              <w:jc w:val="center"/>
              <w:rPr>
                <w:rFonts w:ascii="GHEA Grapalat" w:hAnsi="GHEA Grapalat"/>
                <w:sz w:val="18"/>
              </w:rPr>
            </w:pPr>
            <w:r w:rsidRPr="00AE56D0">
              <w:rPr>
                <w:rFonts w:ascii="GHEA Grapalat" w:hAnsi="GHEA Grapalat" w:cs="Sylfaen"/>
                <w:sz w:val="18"/>
              </w:rPr>
              <w:t>адрес</w:t>
            </w:r>
          </w:p>
        </w:tc>
        <w:tc>
          <w:tcPr>
            <w:tcW w:w="655" w:type="dxa"/>
            <w:shd w:val="clear" w:color="auto" w:fill="auto"/>
          </w:tcPr>
          <w:p w:rsidR="00886663" w:rsidRPr="00AE56D0" w:rsidRDefault="00886663" w:rsidP="00886663">
            <w:pPr>
              <w:rPr>
                <w:rFonts w:ascii="GHEA Grapalat" w:hAnsi="GHEA Grapalat"/>
                <w:sz w:val="18"/>
              </w:rPr>
            </w:pPr>
            <w:r w:rsidRPr="00AE56D0">
              <w:rPr>
                <w:rFonts w:ascii="GHEA Grapalat" w:hAnsi="GHEA Grapalat" w:cs="Sylfaen"/>
                <w:sz w:val="18"/>
              </w:rPr>
              <w:t>при условии</w:t>
            </w:r>
            <w:r w:rsidRPr="00AE56D0">
              <w:rPr>
                <w:rFonts w:ascii="GHEA Grapalat" w:hAnsi="GHEA Grapalat"/>
                <w:sz w:val="18"/>
              </w:rPr>
              <w:t xml:space="preserve"> </w:t>
            </w:r>
            <w:r w:rsidRPr="00AE56D0">
              <w:rPr>
                <w:rFonts w:ascii="GHEA Grapalat" w:hAnsi="GHEA Grapalat" w:cs="Sylfaen"/>
                <w:sz w:val="18"/>
              </w:rPr>
              <w:t>количество</w:t>
            </w:r>
          </w:p>
        </w:tc>
        <w:tc>
          <w:tcPr>
            <w:tcW w:w="1510" w:type="dxa"/>
            <w:shd w:val="clear" w:color="auto" w:fill="auto"/>
          </w:tcPr>
          <w:p w:rsidR="00886663" w:rsidRPr="00AE56D0" w:rsidRDefault="00886663" w:rsidP="00886663">
            <w:pPr>
              <w:rPr>
                <w:rFonts w:ascii="GHEA Grapalat" w:hAnsi="GHEA Grapalat"/>
                <w:sz w:val="18"/>
              </w:rPr>
            </w:pPr>
            <w:r w:rsidRPr="00AE56D0">
              <w:rPr>
                <w:rFonts w:ascii="GHEA Grapalat" w:hAnsi="GHEA Grapalat" w:cs="Sylfaen"/>
                <w:sz w:val="18"/>
              </w:rPr>
              <w:t>Термин:</w:t>
            </w:r>
            <w:r w:rsidRPr="00AE56D0">
              <w:rPr>
                <w:rFonts w:ascii="GHEA Grapalat" w:hAnsi="GHEA Grapalat"/>
                <w:sz w:val="18"/>
              </w:rPr>
              <w:t>***</w:t>
            </w:r>
          </w:p>
          <w:p w:rsidR="00886663" w:rsidRPr="00AE56D0" w:rsidRDefault="00886663" w:rsidP="00886663">
            <w:pPr>
              <w:rPr>
                <w:rFonts w:ascii="GHEA Grapalat" w:hAnsi="GHEA Grapalat"/>
                <w:sz w:val="18"/>
              </w:rPr>
            </w:pPr>
          </w:p>
        </w:tc>
      </w:tr>
      <w:tr w:rsidR="00886663" w:rsidRPr="00BD3E28" w:rsidTr="00886663">
        <w:trPr>
          <w:trHeight w:val="1799"/>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2</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15811100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20"/>
                <w:szCs w:val="20"/>
              </w:rPr>
              <w:t>Хлеб</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szCs w:val="20"/>
                <w:lang w:val="hy-AM"/>
              </w:rPr>
            </w:pPr>
            <w:r w:rsidRPr="00AE56D0">
              <w:rPr>
                <w:rFonts w:ascii="GHEA Grapalat" w:hAnsi="GHEA Grapalat" w:cs="Sylfaen"/>
                <w:color w:val="000000"/>
                <w:sz w:val="18"/>
                <w:szCs w:val="18"/>
                <w:lang w:val="hy-AM"/>
              </w:rPr>
              <w:t>Хлеб: Изготовлен из смеси муки пшеничной высшего сорта и муки 1-го сорта, АСТ 31-99 или аналог. Упаковка хлеба в негорячем состоянии. Влажность: 2,5-3,5, пористость: не менее 65%. Упаковка: бумага большего размера. длина или ширина хлеба с полиэтиленовым пакетом. Общие обязательные условия к продукции: Безопасность, маркировка и упаковка, согласно решению Комиссии Таможенного союза от 9 декабря 2011 г. № 880 «О безопасности пищевой продукции» (СМ ТС 021/2011). Комиссия Таможенного союза «Пищевая продукция в части ее маркировки», принятая Постановлением № 881. (ТС ТК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N 58 (ТС ТК 029/2012), Таможенное дело Союзной комиссией от 16 августа 2011 года «О безопасности упаковки», принятой решением № 769 005/2011) технических регламентов, Закон РА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техническим характеристикам или условиям поставки, устанавливается максимум 30 минут на исправление несоответствия. -согласие.</w:t>
            </w:r>
            <w:r w:rsidRPr="00AE56D0">
              <w:rPr>
                <w:rFonts w:ascii="GHEA Grapalat" w:hAnsi="GHEA Grapalat"/>
                <w:color w:val="000000"/>
                <w:sz w:val="18"/>
                <w:szCs w:val="18"/>
                <w:lang w:val="hy-AM"/>
              </w:rPr>
              <w:t xml:space="preserve">  </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rPr>
            </w:pPr>
            <w:r w:rsidRPr="00AE56D0">
              <w:rPr>
                <w:rFonts w:ascii="GHEA Grapalat" w:hAnsi="GHEA Grapalat" w:cs="Calibri"/>
                <w:color w:val="000000"/>
                <w:sz w:val="20"/>
                <w:szCs w:val="20"/>
              </w:rPr>
              <w:t>350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8C4302" w:rsidRDefault="00886663" w:rsidP="00886663">
            <w:pPr>
              <w:rPr>
                <w:rFonts w:ascii="GHEA Grapalat" w:hAnsi="GHEA Grapalat"/>
                <w:sz w:val="20"/>
                <w:lang w:val="hy-AM"/>
              </w:rPr>
            </w:pPr>
            <w:r>
              <w:rPr>
                <w:rFonts w:ascii="GHEA Grapalat" w:hAnsi="GHEA Grapalat"/>
                <w:sz w:val="20"/>
                <w:lang w:val="hy-AM"/>
              </w:rPr>
              <w:t>875000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8C4302" w:rsidRDefault="00886663" w:rsidP="00886663">
            <w:pPr>
              <w:jc w:val="center"/>
              <w:rPr>
                <w:rFonts w:ascii="GHEA Grapalat" w:hAnsi="GHEA Grapalat"/>
                <w:sz w:val="20"/>
                <w:lang w:val="hy-AM"/>
              </w:rPr>
            </w:pPr>
            <w:r>
              <w:rPr>
                <w:rFonts w:ascii="GHEA Grapalat" w:hAnsi="GHEA Grapalat" w:cs="Calibri"/>
                <w:color w:val="000000"/>
                <w:sz w:val="16"/>
                <w:szCs w:val="16"/>
                <w:lang w:val="hy-AM"/>
              </w:rPr>
              <w:t>2500</w:t>
            </w:r>
          </w:p>
        </w:tc>
        <w:tc>
          <w:tcPr>
            <w:tcW w:w="1137" w:type="dxa"/>
            <w:tcBorders>
              <w:bottom w:val="single" w:sz="4" w:space="0" w:color="auto"/>
            </w:tcBorders>
            <w:shd w:val="clear" w:color="auto" w:fill="auto"/>
          </w:tcPr>
          <w:p w:rsidR="00886663" w:rsidRPr="00AE56D0" w:rsidRDefault="00886663" w:rsidP="00886663">
            <w:pPr>
              <w:rPr>
                <w:rFonts w:ascii="GHEA Grapalat" w:hAnsi="GHEA Grapalat"/>
              </w:rPr>
            </w:pPr>
            <w:r>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8C4302" w:rsidRDefault="00886663" w:rsidP="00886663">
            <w:pPr>
              <w:jc w:val="center"/>
              <w:rPr>
                <w:rFonts w:ascii="GHEA Grapalat" w:hAnsi="GHEA Grapalat"/>
                <w:sz w:val="20"/>
                <w:lang w:val="hy-AM"/>
              </w:rPr>
            </w:pPr>
            <w:r>
              <w:rPr>
                <w:rFonts w:ascii="GHEA Grapalat" w:hAnsi="GHEA Grapalat" w:cs="Calibri"/>
                <w:color w:val="000000"/>
                <w:sz w:val="16"/>
                <w:szCs w:val="16"/>
                <w:lang w:val="hy-AM"/>
              </w:rPr>
              <w:t>2500</w:t>
            </w:r>
          </w:p>
        </w:tc>
        <w:tc>
          <w:tcPr>
            <w:tcW w:w="151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BD3E28"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t>3</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15811130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20"/>
                <w:szCs w:val="20"/>
              </w:rPr>
              <w:t>булочка</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Булочки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изюмом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запеченный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вроде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муки</w:t>
            </w:r>
            <w:r w:rsidRPr="00AE56D0">
              <w:rPr>
                <w:rFonts w:ascii="GHEA Grapalat" w:hAnsi="GHEA Grapalat"/>
                <w:color w:val="000000"/>
                <w:sz w:val="18"/>
                <w:szCs w:val="18"/>
                <w:lang w:val="hy-AM"/>
              </w:rPr>
              <w:t xml:space="preserve">, 1 штука,   </w:t>
            </w:r>
            <w:r w:rsidRPr="00AE56D0">
              <w:rPr>
                <w:rFonts w:ascii="GHEA Grapalat" w:hAnsi="GHEA Grapalat" w:cs="Sylfaen"/>
                <w:color w:val="000000"/>
                <w:sz w:val="18"/>
                <w:szCs w:val="18"/>
                <w:lang w:val="hy-AM"/>
              </w:rPr>
              <w:t>кусок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масса:</w:t>
            </w:r>
            <w:r w:rsidRPr="00AE56D0">
              <w:rPr>
                <w:rFonts w:ascii="GHEA Grapalat" w:hAnsi="GHEA Grapalat"/>
                <w:color w:val="000000"/>
                <w:sz w:val="18"/>
                <w:szCs w:val="18"/>
                <w:lang w:val="hy-AM"/>
              </w:rPr>
              <w:t xml:space="preserve">    60: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 - 3:</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Должен?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sz w:val="20"/>
                <w:szCs w:val="20"/>
                <w:lang w:val="hy-AM"/>
              </w:rPr>
              <w:t>, запеченный</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предложения</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день</w:t>
            </w:r>
            <w:r w:rsidRPr="00AE56D0">
              <w:rPr>
                <w:rFonts w:ascii="GHEA Grapalat" w:hAnsi="GHEA Grapalat" w:cs="Calibri"/>
                <w:sz w:val="20"/>
                <w:szCs w:val="20"/>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50</w:t>
            </w:r>
            <w:r w:rsidRPr="00AE56D0">
              <w:rPr>
                <w:rFonts w:ascii="GHEA Grapalat" w:hAnsi="GHEA Grapalat" w:cs="Sylfaen"/>
                <w:color w:val="000000"/>
                <w:sz w:val="18"/>
                <w:szCs w:val="18"/>
                <w:lang w:val="hy-AM"/>
              </w:rPr>
              <w:t>минута</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Pr>
                <w:rFonts w:ascii="GHEA Grapalat" w:hAnsi="GHEA Grapalat" w:cs="Sylfaen"/>
                <w:sz w:val="20"/>
                <w:szCs w:val="20"/>
              </w:rPr>
              <w:lastRenderedPageBreak/>
              <w:t>Гр.</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rPr>
                <w:rFonts w:ascii="GHEA Grapalat" w:hAnsi="GHEA Grapalat"/>
                <w:sz w:val="20"/>
                <w:lang w:val="en-US"/>
              </w:rPr>
            </w:pPr>
            <w:r>
              <w:rPr>
                <w:rFonts w:ascii="GHEA Grapalat" w:hAnsi="GHEA Grapalat" w:cs="Calibri"/>
                <w:color w:val="000000"/>
                <w:sz w:val="20"/>
                <w:szCs w:val="20"/>
              </w:rPr>
              <w:t>120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rPr>
            </w:pPr>
            <w:r>
              <w:rPr>
                <w:rFonts w:ascii="GHEA Grapalat" w:hAnsi="GHEA Grapalat"/>
                <w:sz w:val="20"/>
                <w:lang w:val="hy-AM"/>
              </w:rPr>
              <w:t>96000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jc w:val="center"/>
              <w:rPr>
                <w:rFonts w:ascii="GHEA Grapalat" w:hAnsi="GHEA Grapalat"/>
                <w:sz w:val="20"/>
                <w:lang w:val="hy-AM"/>
              </w:rPr>
            </w:pPr>
            <w:r>
              <w:rPr>
                <w:rFonts w:ascii="GHEA Grapalat" w:hAnsi="GHEA Grapalat" w:cs="Calibri"/>
                <w:color w:val="000000"/>
                <w:sz w:val="16"/>
                <w:szCs w:val="16"/>
                <w:lang w:val="hy-AM"/>
              </w:rPr>
              <w:t>800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jc w:val="center"/>
              <w:rPr>
                <w:rFonts w:ascii="GHEA Grapalat" w:hAnsi="GHEA Grapalat"/>
                <w:sz w:val="20"/>
                <w:lang w:val="hy-AM"/>
              </w:rPr>
            </w:pPr>
            <w:r>
              <w:rPr>
                <w:rFonts w:ascii="GHEA Grapalat" w:hAnsi="GHEA Grapalat" w:cs="Calibri"/>
                <w:color w:val="000000"/>
                <w:sz w:val="16"/>
                <w:szCs w:val="16"/>
                <w:lang w:val="hy-AM"/>
              </w:rPr>
              <w:t>800</w:t>
            </w:r>
          </w:p>
        </w:tc>
        <w:tc>
          <w:tcPr>
            <w:tcW w:w="151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884CCA"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4</w:t>
            </w:r>
          </w:p>
        </w:tc>
        <w:tc>
          <w:tcPr>
            <w:tcW w:w="1260" w:type="dxa"/>
            <w:shd w:val="clear" w:color="auto" w:fill="auto"/>
          </w:tcPr>
          <w:p w:rsidR="00886663" w:rsidRPr="00AE56D0" w:rsidRDefault="00886663" w:rsidP="00886663">
            <w:pPr>
              <w:rPr>
                <w:rFonts w:ascii="GHEA Grapalat" w:hAnsi="GHEA Grapalat"/>
                <w:color w:val="000000"/>
                <w:sz w:val="20"/>
                <w:szCs w:val="20"/>
              </w:rPr>
            </w:pPr>
            <w:r w:rsidRPr="00AE56D0">
              <w:rPr>
                <w:rFonts w:ascii="GHEA Grapalat" w:hAnsi="GHEA Grapalat"/>
                <w:color w:val="000000"/>
                <w:sz w:val="20"/>
                <w:szCs w:val="20"/>
              </w:rPr>
              <w:t>15851100</w:t>
            </w:r>
          </w:p>
        </w:tc>
        <w:tc>
          <w:tcPr>
            <w:tcW w:w="1022" w:type="dxa"/>
            <w:shd w:val="clear" w:color="auto" w:fill="auto"/>
          </w:tcPr>
          <w:p w:rsidR="00886663" w:rsidRPr="00AE56D0" w:rsidRDefault="00886663" w:rsidP="00886663">
            <w:pPr>
              <w:rPr>
                <w:rFonts w:ascii="GHEA Grapalat" w:hAnsi="GHEA Grapalat" w:cs="Sylfaen"/>
                <w:sz w:val="20"/>
                <w:szCs w:val="20"/>
              </w:rPr>
            </w:pPr>
            <w:r w:rsidRPr="00AE56D0">
              <w:rPr>
                <w:rFonts w:ascii="GHEA Grapalat" w:hAnsi="GHEA Grapalat" w:cs="Sylfaen"/>
                <w:sz w:val="20"/>
                <w:szCs w:val="20"/>
              </w:rPr>
              <w:t>макароны</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макароны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непоколебимый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теста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31743-2012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5:00</w:t>
            </w:r>
            <w:r w:rsidRPr="00AE56D0">
              <w:rPr>
                <w:rFonts w:ascii="GHEA Grapalat" w:hAnsi="GHEA Grapalat" w:cs="Sylfaen"/>
                <w:color w:val="000000"/>
                <w:sz w:val="18"/>
                <w:szCs w:val="18"/>
                <w:lang w:val="hy-AM"/>
              </w:rPr>
              <w:t>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упаковке или в мешках до 20 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Андро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теста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макарон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11%-</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серый</w:t>
            </w:r>
            <w:r w:rsidRPr="00AE56D0">
              <w:rPr>
                <w:rFonts w:ascii="GHEA Grapalat" w:hAnsi="GHEA Grapalat"/>
                <w:color w:val="000000"/>
                <w:sz w:val="18"/>
                <w:szCs w:val="18"/>
                <w:lang w:val="hy-AM"/>
              </w:rPr>
              <w:t>2.1:</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4%-</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вредителями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загрязнение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допустимый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для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запланировано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пленкой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маркировкой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твердый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жесткий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пшеницы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вроде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муки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только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вакуум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станками</w:t>
            </w:r>
            <w:r w:rsidRPr="00AE56D0">
              <w:rPr>
                <w:rFonts w:ascii="GHEA Grapalat" w:hAnsi="GHEA Grapalat"/>
                <w:color w:val="000000"/>
                <w:sz w:val="18"/>
                <w:szCs w:val="18"/>
                <w:lang w:val="hy-AM"/>
              </w:rPr>
              <w:t>(25%</w:t>
            </w:r>
            <w:r w:rsidRPr="00AE56D0">
              <w:rPr>
                <w:rFonts w:ascii="GHEA Grapalat" w:hAnsi="GHEA Grapalat" w:cs="Sylfaen"/>
                <w:color w:val="000000"/>
                <w:sz w:val="18"/>
                <w:szCs w:val="18"/>
                <w:lang w:val="hy-AM"/>
              </w:rPr>
              <w:t>трубчатый</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помнить</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спиральный</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пружинистый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12:00</w:t>
            </w:r>
            <w:r w:rsidRPr="00AE56D0">
              <w:rPr>
                <w:rFonts w:ascii="GHEA Grapalat" w:hAnsi="GHEA Grapalat" w:cs="Sylfaen"/>
                <w:color w:val="000000"/>
                <w:sz w:val="18"/>
                <w:szCs w:val="18"/>
                <w:lang w:val="hy-AM"/>
              </w:rPr>
              <w:t>месяц</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874:</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зерна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015/2011)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разборчиво.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cs="Sylfaen"/>
                <w:sz w:val="20"/>
                <w:szCs w:val="20"/>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cs="Calibri"/>
                <w:color w:val="000000"/>
                <w:sz w:val="20"/>
                <w:szCs w:val="20"/>
              </w:rPr>
            </w:pPr>
            <w:r w:rsidRPr="00AE56D0">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rPr>
                <w:rFonts w:ascii="GHEA Grapalat" w:hAnsi="GHEA Grapalat"/>
                <w:sz w:val="20"/>
                <w:lang w:val="hy-AM"/>
              </w:rPr>
            </w:pPr>
            <w:r>
              <w:rPr>
                <w:rFonts w:ascii="GHEA Grapalat" w:hAnsi="GHEA Grapalat"/>
                <w:sz w:val="20"/>
                <w:lang w:val="hy-AM"/>
              </w:rPr>
              <w:t>45000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cs="Calibri"/>
                <w:color w:val="000000"/>
                <w:sz w:val="16"/>
                <w:szCs w:val="16"/>
                <w:lang w:val="en-US"/>
              </w:rPr>
            </w:pPr>
            <w:r>
              <w:rPr>
                <w:rFonts w:ascii="GHEA Grapalat" w:hAnsi="GHEA Grapalat" w:cs="Calibri"/>
                <w:color w:val="000000"/>
                <w:sz w:val="16"/>
                <w:szCs w:val="16"/>
                <w:lang w:val="hy-AM"/>
              </w:rPr>
              <w:t>150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sz w:val="16"/>
                <w:szCs w:val="16"/>
                <w:lang w:val="hy-AM"/>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cs="Calibri"/>
                <w:color w:val="000000"/>
                <w:sz w:val="16"/>
                <w:szCs w:val="16"/>
                <w:lang w:val="en-US"/>
              </w:rPr>
            </w:pPr>
            <w:r>
              <w:rPr>
                <w:rFonts w:ascii="GHEA Grapalat" w:hAnsi="GHEA Grapalat" w:cs="Calibri"/>
                <w:color w:val="000000"/>
                <w:sz w:val="16"/>
                <w:szCs w:val="16"/>
                <w:lang w:val="hy-AM"/>
              </w:rPr>
              <w:t>150</w:t>
            </w:r>
          </w:p>
        </w:tc>
        <w:tc>
          <w:tcPr>
            <w:tcW w:w="1510" w:type="dxa"/>
            <w:shd w:val="clear" w:color="auto" w:fill="auto"/>
          </w:tcPr>
          <w:p w:rsidR="00886663" w:rsidRPr="00AE56D0" w:rsidRDefault="00886663" w:rsidP="00886663">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BD3E28"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5</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15831000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20"/>
                <w:szCs w:val="20"/>
              </w:rPr>
              <w:t>Сахар</w:t>
            </w:r>
            <w:r w:rsidRPr="00AE56D0">
              <w:rPr>
                <w:rFonts w:ascii="GHEA Grapalat" w:hAnsi="GHEA Grapalat"/>
                <w:sz w:val="20"/>
                <w:szCs w:val="20"/>
              </w:rPr>
              <w:t xml:space="preserve">  </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16"/>
                <w:szCs w:val="16"/>
                <w:lang w:val="hy-AM"/>
              </w:rPr>
              <w:t>белый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цвет</w:t>
            </w:r>
            <w:r w:rsidRPr="00AE56D0">
              <w:rPr>
                <w:rFonts w:ascii="GHEA Grapalat" w:hAnsi="GHEA Grapalat" w:cs="Arial"/>
                <w:sz w:val="16"/>
                <w:szCs w:val="16"/>
                <w:lang w:val="hy-AM"/>
              </w:rPr>
              <w:t>,</w:t>
            </w:r>
            <w:r w:rsidRPr="00AE56D0">
              <w:rPr>
                <w:rFonts w:ascii="GHEA Grapalat" w:hAnsi="GHEA Grapalat" w:cs="Sylfaen"/>
                <w:sz w:val="16"/>
                <w:szCs w:val="16"/>
                <w:lang w:val="hy-AM"/>
              </w:rPr>
              <w:t>Сорун</w:t>
            </w:r>
            <w:r w:rsidRPr="00AE56D0">
              <w:rPr>
                <w:rFonts w:ascii="GHEA Grapalat" w:hAnsi="GHEA Grapalat" w:cs="Arial"/>
                <w:sz w:val="16"/>
                <w:szCs w:val="16"/>
                <w:lang w:val="hy-AM"/>
              </w:rPr>
              <w:t>,</w:t>
            </w:r>
            <w:r w:rsidRPr="00AE56D0">
              <w:rPr>
                <w:rFonts w:ascii="GHEA Grapalat" w:hAnsi="GHEA Grapalat" w:cs="Sylfaen"/>
                <w:sz w:val="16"/>
                <w:szCs w:val="16"/>
                <w:lang w:val="hy-AM"/>
              </w:rPr>
              <w:t>сладкий</w:t>
            </w:r>
            <w:r w:rsidRPr="00AE56D0">
              <w:rPr>
                <w:rFonts w:ascii="GHEA Grapalat" w:hAnsi="GHEA Grapalat" w:cs="Arial"/>
                <w:sz w:val="16"/>
                <w:szCs w:val="16"/>
                <w:lang w:val="hy-AM"/>
              </w:rPr>
              <w:t>,</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состоянии</w:t>
            </w:r>
            <w:r w:rsidRPr="00AE56D0">
              <w:rPr>
                <w:rFonts w:ascii="GHEA Grapalat" w:hAnsi="GHEA Grapalat" w:cs="Arial"/>
                <w:sz w:val="16"/>
                <w:szCs w:val="16"/>
                <w:lang w:val="hy-AM"/>
              </w:rPr>
              <w:t>,</w:t>
            </w:r>
            <w:r w:rsidRPr="00AE56D0">
              <w:rPr>
                <w:rFonts w:ascii="GHEA Grapalat" w:hAnsi="GHEA Grapalat" w:cs="Sylfaen"/>
                <w:sz w:val="16"/>
                <w:szCs w:val="16"/>
                <w:lang w:val="hy-AM"/>
              </w:rPr>
              <w:t>без</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сторона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 вкусу</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запах</w:t>
            </w:r>
            <w:r w:rsidRPr="00AE56D0">
              <w:rPr>
                <w:rFonts w:ascii="GHEA Grapalat" w:hAnsi="GHEA Grapalat" w:cs="Arial"/>
                <w:sz w:val="16"/>
                <w:szCs w:val="16"/>
                <w:lang w:val="hy-AM"/>
              </w:rPr>
              <w:t>(</w:t>
            </w:r>
            <w:r w:rsidRPr="00AE56D0">
              <w:rPr>
                <w:rFonts w:ascii="GHEA Grapalat" w:hAnsi="GHEA Grapalat" w:cs="Sylfaen"/>
                <w:sz w:val="16"/>
                <w:szCs w:val="16"/>
                <w:lang w:val="hy-AM"/>
              </w:rPr>
              <w:t>как</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состоянии</w:t>
            </w:r>
            <w:r w:rsidRPr="00AE56D0">
              <w:rPr>
                <w:rFonts w:ascii="GHEA Grapalat" w:hAnsi="GHEA Grapalat" w:cs="Arial"/>
                <w:sz w:val="16"/>
                <w:szCs w:val="16"/>
                <w:lang w:val="hy-AM"/>
              </w:rPr>
              <w:t>,</w:t>
            </w:r>
            <w:r w:rsidRPr="00AE56D0">
              <w:rPr>
                <w:rFonts w:ascii="GHEA Grapalat" w:hAnsi="GHEA Grapalat" w:cs="Sylfaen"/>
                <w:sz w:val="16"/>
                <w:szCs w:val="16"/>
                <w:lang w:val="hy-AM"/>
              </w:rPr>
              <w:t>так</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электронная почта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растворе</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фабрика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соответствующий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 маркировкой</w:t>
            </w:r>
            <w:r w:rsidRPr="00AE56D0">
              <w:rPr>
                <w:rFonts w:ascii="GHEA Grapalat" w:hAnsi="GHEA Grapalat"/>
                <w:color w:val="000000"/>
                <w:sz w:val="18"/>
                <w:szCs w:val="18"/>
                <w:lang w:val="hy-AM"/>
              </w:rPr>
              <w:t>:</w:t>
            </w:r>
            <w:r w:rsidRPr="00AE56D0">
              <w:rPr>
                <w:rFonts w:ascii="GHEA Grapalat" w:hAnsi="GHEA Grapalat" w:cs="Sylfaen"/>
                <w:sz w:val="16"/>
                <w:szCs w:val="16"/>
                <w:lang w:val="hy-AM"/>
              </w:rPr>
              <w:t>ГОСТ 33222-2015: Марка ТС-1, ТС-2 или аналог.</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решение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нуждаться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является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прозрачный</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нерешенный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осадка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сторона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смесей</w:t>
            </w:r>
            <w:r w:rsidRPr="00AE56D0">
              <w:rPr>
                <w:rFonts w:ascii="GHEA Grapalat" w:hAnsi="GHEA Grapalat" w:cs="Arial"/>
                <w:sz w:val="16"/>
                <w:szCs w:val="16"/>
                <w:lang w:val="hy-AM"/>
              </w:rPr>
              <w:t>,</w:t>
            </w:r>
            <w:r w:rsidRPr="00AE56D0">
              <w:rPr>
                <w:rFonts w:ascii="GHEA Grapalat" w:hAnsi="GHEA Grapalat" w:cs="Sylfaen"/>
                <w:sz w:val="16"/>
                <w:szCs w:val="16"/>
                <w:lang w:val="hy-AM"/>
              </w:rPr>
              <w:t>сахарозы</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w:t>
            </w:r>
            <w:r w:rsidRPr="00AE56D0">
              <w:rPr>
                <w:rFonts w:ascii="GHEA Grapalat" w:hAnsi="GHEA Grapalat"/>
                <w:sz w:val="16"/>
                <w:szCs w:val="16"/>
                <w:lang w:val="hy-AM"/>
              </w:rPr>
              <w:t>99,75%-</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меньше</w:t>
            </w:r>
            <w:r w:rsidRPr="00AE56D0">
              <w:rPr>
                <w:rFonts w:ascii="GHEA Grapalat" w:hAnsi="GHEA Grapalat" w:cs="Arial"/>
                <w:sz w:val="16"/>
                <w:szCs w:val="16"/>
                <w:lang w:val="hy-AM"/>
              </w:rPr>
              <w:t>(</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материала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включая</w:t>
            </w:r>
            <w:r w:rsidRPr="00AE56D0">
              <w:rPr>
                <w:rFonts w:ascii="GHEA Grapalat" w:hAnsi="GHEA Grapalat" w:cs="Arial"/>
                <w:sz w:val="16"/>
                <w:szCs w:val="16"/>
                <w:lang w:val="hy-AM"/>
              </w:rPr>
              <w:t>),</w:t>
            </w:r>
            <w:r w:rsidRPr="00AE56D0">
              <w:rPr>
                <w:rFonts w:ascii="GHEA Grapalat" w:hAnsi="GHEA Grapalat" w:cs="Sylfaen"/>
                <w:sz w:val="16"/>
                <w:szCs w:val="16"/>
                <w:lang w:val="hy-AM"/>
              </w:rPr>
              <w:t>влаги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w:t>
            </w:r>
            <w:r w:rsidRPr="00AE56D0">
              <w:rPr>
                <w:rFonts w:ascii="GHEA Grapalat" w:hAnsi="GHEA Grapalat"/>
                <w:sz w:val="16"/>
                <w:szCs w:val="16"/>
                <w:lang w:val="hy-AM"/>
              </w:rPr>
              <w:t>0,14%-</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более</w:t>
            </w:r>
            <w:r w:rsidRPr="00AE56D0">
              <w:rPr>
                <w:rFonts w:ascii="GHEA Grapalat" w:hAnsi="GHEA Grapalat" w:cs="Arial"/>
                <w:sz w:val="16"/>
                <w:szCs w:val="16"/>
                <w:lang w:val="hy-AM"/>
              </w:rPr>
              <w:t>,</w:t>
            </w:r>
            <w:r w:rsidRPr="00AE56D0">
              <w:rPr>
                <w:rFonts w:ascii="GHEA Grapalat" w:hAnsi="GHEA Grapalat" w:cs="Sylfaen"/>
                <w:sz w:val="16"/>
                <w:szCs w:val="16"/>
                <w:lang w:val="hy-AM"/>
              </w:rPr>
              <w:t>ферроперевозчиков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- 0,0003%</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более</w:t>
            </w:r>
            <w:r w:rsidRPr="00AE56D0">
              <w:rPr>
                <w:rFonts w:ascii="GHEA Grapalat" w:hAnsi="GHEA Grapalat" w:cs="Arial"/>
                <w:sz w:val="16"/>
                <w:szCs w:val="16"/>
                <w:lang w:val="hy-AM"/>
              </w:rPr>
              <w:t>,</w:t>
            </w:r>
            <w:r w:rsidRPr="00AE56D0">
              <w:rPr>
                <w:rFonts w:ascii="GHEA Grapalat" w:hAnsi="GHEA Grapalat" w:cs="Sylfaen"/>
                <w:sz w:val="16"/>
                <w:szCs w:val="16"/>
                <w:lang w:val="hy-AM"/>
              </w:rPr>
              <w:t>ГОСТ:</w:t>
            </w:r>
            <w:r w:rsidRPr="00AE56D0">
              <w:rPr>
                <w:rFonts w:ascii="GHEA Grapalat" w:hAnsi="GHEA Grapalat"/>
                <w:sz w:val="16"/>
                <w:szCs w:val="16"/>
                <w:lang w:val="hy-AM"/>
              </w:rPr>
              <w:t>21-94</w:t>
            </w:r>
            <w:r w:rsidRPr="00AE56D0">
              <w:rPr>
                <w:rFonts w:ascii="GHEA Grapalat" w:hAnsi="GHEA Grapalat" w:cs="Sylfaen"/>
                <w:sz w:val="16"/>
                <w:szCs w:val="16"/>
                <w:lang w:val="hy-AM"/>
              </w:rPr>
              <w:t>или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эквивалент</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Право на участие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остаток</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период</w:t>
            </w:r>
            <w:r w:rsidRPr="00AE56D0">
              <w:rPr>
                <w:rFonts w:ascii="GHEA Grapalat" w:hAnsi="GHEA Grapalat" w:cs="Arial"/>
                <w:sz w:val="16"/>
                <w:szCs w:val="16"/>
                <w:lang w:val="hy-AM"/>
              </w:rPr>
              <w:t>``</w:t>
            </w:r>
            <w:r w:rsidRPr="00AE56D0">
              <w:rPr>
                <w:rFonts w:ascii="GHEA Grapalat" w:hAnsi="GHEA Grapalat" w:cs="Sylfaen"/>
                <w:sz w:val="16"/>
                <w:szCs w:val="16"/>
                <w:lang w:val="hy-AM"/>
              </w:rPr>
              <w:t>предложения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данный момент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определенный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период</w:t>
            </w:r>
            <w:r w:rsidRPr="00AE56D0">
              <w:rPr>
                <w:rFonts w:ascii="GHEA Grapalat" w:hAnsi="GHEA Grapalat" w:cs="Arial"/>
                <w:sz w:val="16"/>
                <w:szCs w:val="16"/>
                <w:lang w:val="hy-AM"/>
              </w:rPr>
              <w:t>1/2-</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меньше</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sz w:val="16"/>
                <w:szCs w:val="16"/>
                <w:lang w:val="hy-AM"/>
              </w:rPr>
              <w:br/>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w:t>
            </w:r>
            <w:r w:rsidRPr="00AE56D0">
              <w:rPr>
                <w:rFonts w:ascii="GHEA Grapalat" w:hAnsi="GHEA Grapalat" w:cs="Sylfaen"/>
                <w:sz w:val="16"/>
                <w:szCs w:val="16"/>
                <w:lang w:val="hy-AM"/>
              </w:rPr>
              <w:t>маркировка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упаковка: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нуждаться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является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при условии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согласие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оценка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соответствии 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декабрь</w:t>
            </w:r>
            <w:r w:rsidRPr="00AE56D0">
              <w:rPr>
                <w:rFonts w:ascii="GHEA Grapalat" w:hAnsi="GHEA Grapalat" w:cs="Arial"/>
                <w:sz w:val="16"/>
                <w:szCs w:val="16"/>
                <w:lang w:val="hy-AM"/>
              </w:rPr>
              <w:t>9-</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880:</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подтвержденный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sz w:val="16"/>
                <w:szCs w:val="16"/>
                <w:lang w:val="hy-AM"/>
              </w:rPr>
              <w:t>21/2011),</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cs="Arial"/>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декабрь</w:t>
            </w:r>
            <w:r w:rsidRPr="00AE56D0">
              <w:rPr>
                <w:rFonts w:ascii="GHEA Grapalat" w:hAnsi="GHEA Grapalat" w:cs="Arial"/>
                <w:sz w:val="16"/>
                <w:szCs w:val="16"/>
                <w:lang w:val="hy-AM"/>
              </w:rPr>
              <w:t>9-</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 xml:space="preserve"> </w:t>
            </w:r>
            <w:r w:rsidRPr="00AE56D0">
              <w:rPr>
                <w:rFonts w:ascii="GHEA Grapalat" w:hAnsi="GHEA Grapalat"/>
                <w:sz w:val="16"/>
                <w:szCs w:val="16"/>
                <w:lang w:val="hy-AM"/>
              </w:rPr>
              <w:t>881:</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подтвержденный</w:t>
            </w:r>
            <w:r w:rsidRPr="00AE56D0">
              <w:rPr>
                <w:rFonts w:ascii="GHEA Grapalat" w:hAnsi="GHEA Grapalat" w:cs="Arial"/>
                <w:sz w:val="16"/>
                <w:szCs w:val="16"/>
                <w:lang w:val="hy-AM"/>
              </w:rPr>
              <w:t>"</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маркировка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cs="Arial"/>
                <w:sz w:val="16"/>
                <w:szCs w:val="16"/>
                <w:lang w:val="hy-AM"/>
              </w:rPr>
              <w:t>22/2011),</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cs="Arial"/>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Август</w:t>
            </w:r>
            <w:r w:rsidRPr="00AE56D0">
              <w:rPr>
                <w:rFonts w:ascii="GHEA Grapalat" w:hAnsi="GHEA Grapalat" w:cs="Arial"/>
                <w:sz w:val="16"/>
                <w:szCs w:val="16"/>
                <w:lang w:val="hy-AM"/>
              </w:rPr>
              <w:t>16-</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769:</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подтвержденный</w:t>
            </w:r>
            <w:r w:rsidRPr="00AE56D0">
              <w:rPr>
                <w:rFonts w:ascii="GHEA Grapalat" w:hAnsi="GHEA Grapalat" w:cs="Arial"/>
                <w:sz w:val="16"/>
                <w:szCs w:val="16"/>
                <w:lang w:val="hy-AM"/>
              </w:rPr>
              <w:t>"</w:t>
            </w:r>
            <w:r w:rsidRPr="00AE56D0">
              <w:rPr>
                <w:rFonts w:ascii="GHEA Grapalat" w:hAnsi="GHEA Grapalat" w:cs="Sylfaen"/>
                <w:sz w:val="16"/>
                <w:szCs w:val="16"/>
                <w:lang w:val="hy-AM"/>
              </w:rPr>
              <w:t>упаковки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cs="Arial"/>
                <w:sz w:val="16"/>
                <w:szCs w:val="16"/>
                <w:lang w:val="hy-AM"/>
              </w:rPr>
              <w:t>005/2011)</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технический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правила</w:t>
            </w:r>
            <w:r w:rsidRPr="00AE56D0">
              <w:rPr>
                <w:rFonts w:ascii="GHEA Grapalat" w:hAnsi="GHEA Grapalat" w:cs="Arial"/>
                <w:sz w:val="16"/>
                <w:szCs w:val="16"/>
                <w:lang w:val="hy-AM"/>
              </w:rPr>
              <w:t>, "</w:t>
            </w:r>
            <w:r w:rsidRPr="00AE56D0">
              <w:rPr>
                <w:rFonts w:ascii="GHEA Grapalat" w:hAnsi="GHEA Grapalat" w:cs="Sylfaen"/>
                <w:sz w:val="16"/>
                <w:szCs w:val="16"/>
                <w:lang w:val="hy-AM"/>
              </w:rPr>
              <w:t>Еда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РА: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закона</w:t>
            </w:r>
            <w:r w:rsidRPr="00AE56D0">
              <w:rPr>
                <w:rFonts w:ascii="GHEA Grapalat" w:hAnsi="GHEA Grapalat" w:cs="Arial"/>
                <w:sz w:val="16"/>
                <w:szCs w:val="16"/>
                <w:lang w:val="hy-AM"/>
              </w:rPr>
              <w:t>9-</w:t>
            </w:r>
            <w:r w:rsidRPr="00AE56D0">
              <w:rPr>
                <w:rFonts w:ascii="GHEA Grapalat" w:hAnsi="GHEA Grapalat" w:cs="Sylfaen"/>
                <w:sz w:val="16"/>
                <w:szCs w:val="16"/>
                <w:lang w:val="hy-AM"/>
              </w:rPr>
              <w:t>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статьи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отмеченный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Евразийский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экономический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этом районе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обращение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объединенный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 знаком</w:t>
            </w:r>
            <w:r w:rsidRPr="00AE56D0">
              <w:rPr>
                <w:rFonts w:ascii="GHEA Grapalat" w:hAnsi="GHEA Grapalat" w:cs="Arial"/>
                <w:sz w:val="16"/>
                <w:szCs w:val="16"/>
                <w:lang w:val="hy-AM"/>
              </w:rPr>
              <w:t>:</w:t>
            </w:r>
            <w:r w:rsidRPr="00AE56D0">
              <w:rPr>
                <w:rFonts w:ascii="GHEA Grapalat" w:hAnsi="GHEA Grapalat" w:cs="Sylfaen"/>
                <w:sz w:val="16"/>
                <w:szCs w:val="16"/>
                <w:lang w:val="hy-AM"/>
              </w:rPr>
              <w:t>Маркировка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rPr>
                <w:rFonts w:ascii="GHEA Grapalat" w:hAnsi="GHEA Grapalat"/>
                <w:sz w:val="20"/>
                <w:lang w:val="en-US"/>
              </w:rPr>
            </w:pPr>
            <w:r>
              <w:rPr>
                <w:rFonts w:ascii="GHEA Grapalat" w:hAnsi="GHEA Grapalat" w:cs="Calibri"/>
                <w:color w:val="000000"/>
                <w:sz w:val="20"/>
                <w:szCs w:val="20"/>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rPr>
                <w:rFonts w:ascii="GHEA Grapalat" w:hAnsi="GHEA Grapalat"/>
                <w:sz w:val="20"/>
                <w:lang w:val="hy-AM"/>
              </w:rPr>
            </w:pPr>
            <w:r>
              <w:rPr>
                <w:rFonts w:ascii="GHEA Grapalat" w:hAnsi="GHEA Grapalat"/>
                <w:sz w:val="20"/>
                <w:lang w:val="hy-AM"/>
              </w:rPr>
              <w:t>151200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rPr>
                <w:rFonts w:ascii="GHEA Grapalat" w:hAnsi="GHEA Grapalat"/>
                <w:sz w:val="20"/>
                <w:lang w:val="hy-AM"/>
              </w:rPr>
            </w:pPr>
            <w:r>
              <w:rPr>
                <w:rFonts w:ascii="GHEA Grapalat" w:hAnsi="GHEA Grapalat" w:cs="Calibri"/>
                <w:color w:val="000000"/>
                <w:sz w:val="16"/>
                <w:szCs w:val="16"/>
                <w:lang w:val="hy-AM"/>
              </w:rPr>
              <w:t>360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jc w:val="center"/>
              <w:rPr>
                <w:rFonts w:ascii="GHEA Grapalat" w:hAnsi="GHEA Grapalat"/>
                <w:sz w:val="20"/>
                <w:lang w:val="hy-AM"/>
              </w:rPr>
            </w:pPr>
            <w:r>
              <w:rPr>
                <w:rFonts w:ascii="GHEA Grapalat" w:hAnsi="GHEA Grapalat" w:cs="Calibri"/>
                <w:color w:val="000000"/>
                <w:sz w:val="16"/>
                <w:szCs w:val="16"/>
                <w:lang w:val="hy-AM"/>
              </w:rPr>
              <w:t>360</w:t>
            </w:r>
          </w:p>
        </w:tc>
        <w:tc>
          <w:tcPr>
            <w:tcW w:w="151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884CCA"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t>6:</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15531100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Масло</w:t>
            </w:r>
            <w:r w:rsidRPr="00AE56D0">
              <w:rPr>
                <w:rFonts w:ascii="GHEA Grapalat" w:hAnsi="GHEA Grapalat"/>
                <w:color w:val="000000"/>
                <w:sz w:val="20"/>
                <w:szCs w:val="20"/>
              </w:rPr>
              <w:t xml:space="preserve"> </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Сливочный крем / Упаковка:</w:t>
            </w:r>
            <w:r w:rsidRPr="00AE56D0">
              <w:rPr>
                <w:rFonts w:ascii="GHEA Grapalat" w:hAnsi="GHEA Grapalat" w:cs="Sylfaen"/>
                <w:b/>
                <w:color w:val="000000" w:themeColor="text1"/>
                <w:sz w:val="18"/>
                <w:szCs w:val="18"/>
                <w:lang w:val="hy-AM"/>
              </w:rPr>
              <w:t>до 25 кг</w:t>
            </w:r>
            <w:r w:rsidRPr="00AE56D0">
              <w:rPr>
                <w:rFonts w:ascii="GHEA Grapalat" w:hAnsi="GHEA Grapalat" w:cs="Sylfaen"/>
                <w:color w:val="000000"/>
                <w:sz w:val="18"/>
                <w:szCs w:val="18"/>
                <w:lang w:val="hy-AM"/>
              </w:rPr>
              <w:t>/по сообщению клиента/;</w:t>
            </w:r>
            <w:r w:rsidRPr="00AE56D0">
              <w:rPr>
                <w:rFonts w:ascii="GHEA Grapalat" w:hAnsi="GHEA Grapalat" w:cs="Sylfaen"/>
                <w:color w:val="000000" w:themeColor="text1"/>
                <w:sz w:val="18"/>
                <w:szCs w:val="18"/>
                <w:lang w:val="hy-AM"/>
              </w:rPr>
              <w:t xml:space="preserve"> </w:t>
            </w:r>
            <w:r w:rsidRPr="00AE56D0">
              <w:rPr>
                <w:rFonts w:ascii="GHEA Grapalat" w:hAnsi="GHEA Grapalat" w:cs="Sylfaen"/>
                <w:color w:val="000000"/>
                <w:sz w:val="18"/>
                <w:szCs w:val="18"/>
                <w:lang w:val="hy-AM"/>
              </w:rPr>
              <w:t xml:space="preserve">заводские в картонных коробках, жир молочный, жирность не менее 82,9%, качественный, свежий, влага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w:t>
            </w:r>
            <w:r w:rsidRPr="00AE56D0">
              <w:rPr>
                <w:rFonts w:ascii="GHEA Grapalat" w:hAnsi="GHEA Grapalat" w:cs="Sylfaen"/>
                <w:color w:val="000000"/>
                <w:sz w:val="18"/>
                <w:szCs w:val="18"/>
                <w:lang w:val="hy-AM"/>
              </w:rPr>
              <w:lastRenderedPageBreak/>
              <w:t>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Маркировка: разборчивая.Техническая при поставках продуктов питания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lang w:val="hy-AM"/>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lang w:val="hy-AM"/>
              </w:rPr>
            </w:pPr>
            <w:r w:rsidRPr="00AE56D0">
              <w:rPr>
                <w:rFonts w:ascii="GHEA Grapalat" w:hAnsi="GHEA Grapalat" w:cs="Calibri"/>
                <w:color w:val="000000"/>
                <w:sz w:val="20"/>
                <w:szCs w:val="20"/>
                <w:lang w:val="hy-AM"/>
              </w:rPr>
              <w:t>4700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rPr>
                <w:rFonts w:ascii="GHEA Grapalat" w:hAnsi="GHEA Grapalat"/>
                <w:sz w:val="20"/>
                <w:lang w:val="hy-AM"/>
              </w:rPr>
            </w:pPr>
            <w:r>
              <w:rPr>
                <w:rFonts w:ascii="GHEA Grapalat" w:hAnsi="GHEA Grapalat"/>
                <w:sz w:val="20"/>
                <w:lang w:val="hy-AM"/>
              </w:rPr>
              <w:t>1410000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jc w:val="center"/>
              <w:rPr>
                <w:rFonts w:ascii="GHEA Grapalat" w:hAnsi="GHEA Grapalat"/>
                <w:sz w:val="20"/>
                <w:lang w:val="hy-AM"/>
              </w:rPr>
            </w:pPr>
            <w:r>
              <w:rPr>
                <w:rFonts w:ascii="GHEA Grapalat" w:hAnsi="GHEA Grapalat" w:cs="Calibri"/>
                <w:color w:val="000000"/>
                <w:sz w:val="16"/>
                <w:szCs w:val="16"/>
                <w:lang w:val="hy-AM"/>
              </w:rPr>
              <w:t>300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jc w:val="center"/>
              <w:rPr>
                <w:rFonts w:ascii="GHEA Grapalat" w:hAnsi="GHEA Grapalat"/>
                <w:sz w:val="20"/>
                <w:lang w:val="hy-AM"/>
              </w:rPr>
            </w:pPr>
            <w:r>
              <w:rPr>
                <w:rFonts w:ascii="GHEA Grapalat" w:hAnsi="GHEA Grapalat" w:cs="Calibri"/>
                <w:color w:val="000000"/>
                <w:sz w:val="16"/>
                <w:szCs w:val="16"/>
                <w:lang w:val="hy-AM"/>
              </w:rPr>
              <w:t>300</w:t>
            </w:r>
          </w:p>
        </w:tc>
        <w:tc>
          <w:tcPr>
            <w:tcW w:w="151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884CCA"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15</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15111120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Говядина</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мясо</w:t>
            </w:r>
            <w:r w:rsidRPr="00AE56D0">
              <w:rPr>
                <w:rFonts w:ascii="GHEA Grapalat" w:hAnsi="GHEA Grapalat"/>
                <w:color w:val="000000"/>
                <w:sz w:val="20"/>
                <w:szCs w:val="20"/>
              </w:rPr>
              <w:t xml:space="preserve"> </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говядина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мягкий</w:t>
            </w:r>
            <w:r w:rsidRPr="00AE56D0">
              <w:rPr>
                <w:rFonts w:ascii="GHEA Grapalat" w:hAnsi="GHEA Grapalat"/>
                <w:color w:val="000000"/>
                <w:sz w:val="18"/>
                <w:szCs w:val="18"/>
                <w:lang w:val="hy-AM"/>
              </w:rPr>
              <w:t xml:space="preserve">  бойня</w:t>
            </w:r>
            <w:r w:rsidRPr="00AE56D0">
              <w:rPr>
                <w:rFonts w:ascii="GHEA Grapalat" w:hAnsi="GHEA Grapalat" w:cs="Arial"/>
                <w:color w:val="000000"/>
                <w:sz w:val="18"/>
                <w:szCs w:val="18"/>
                <w:lang w:val="hy-AM"/>
              </w:rPr>
              <w:t>источник</w:t>
            </w:r>
            <w:r w:rsidRPr="00AE56D0">
              <w:rPr>
                <w:rFonts w:ascii="GHEA Grapalat" w:hAnsi="GHEA Grapalat" w:cs="Sylfaen"/>
                <w:color w:val="000000"/>
                <w:sz w:val="18"/>
                <w:szCs w:val="18"/>
                <w:lang w:val="hy-AM"/>
              </w:rPr>
              <w:t>пропорционально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разделенный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жирный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хорошо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развитый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мышцами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хранится</w:t>
            </w:r>
            <w:r w:rsidRPr="00AE56D0">
              <w:rPr>
                <w:rFonts w:ascii="GHEA Grapalat" w:hAnsi="GHEA Grapalat"/>
                <w:color w:val="000000"/>
                <w:sz w:val="18"/>
                <w:szCs w:val="18"/>
                <w:lang w:val="hy-AM"/>
              </w:rPr>
              <w:t>0:</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С -</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4:</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С:</w:t>
            </w:r>
            <w:r w:rsidRPr="00AE56D0">
              <w:rPr>
                <w:rFonts w:ascii="GHEA Grapalat" w:hAnsi="GHEA Grapalat" w:cs="Sylfaen"/>
                <w:color w:val="000000"/>
                <w:sz w:val="18"/>
                <w:szCs w:val="18"/>
                <w:lang w:val="hy-AM"/>
              </w:rPr>
              <w:t>температура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в 6</w:t>
            </w:r>
            <w:r w:rsidRPr="00AE56D0">
              <w:rPr>
                <w:rFonts w:ascii="GHEA Grapalat" w:hAnsi="GHEA Grapalat" w:cs="Sylfaen"/>
                <w:color w:val="000000"/>
                <w:sz w:val="18"/>
                <w:szCs w:val="18"/>
                <w:lang w:val="hy-AM"/>
              </w:rPr>
              <w:t>час:</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 я:</w:t>
            </w:r>
            <w:r w:rsidRPr="00AE56D0">
              <w:rPr>
                <w:rFonts w:ascii="GHEA Grapalat" w:hAnsi="GHEA Grapalat" w:cs="Sylfaen"/>
                <w:color w:val="000000"/>
                <w:sz w:val="18"/>
                <w:szCs w:val="18"/>
                <w:lang w:val="hy-AM"/>
              </w:rPr>
              <w:t>плодородия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Эринге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поверхность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 должен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соотношение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соответственно</w:t>
            </w:r>
            <w:r w:rsidRPr="00AE56D0">
              <w:rPr>
                <w:rFonts w:ascii="GHEA Grapalat" w:hAnsi="GHEA Grapalat"/>
                <w:color w:val="000000"/>
                <w:sz w:val="18"/>
                <w:szCs w:val="18"/>
                <w:lang w:val="hy-AM"/>
              </w:rPr>
              <w:t>0 %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упакованный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тканью</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предвзятостью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марлей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коробками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упаковкой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 xml:space="preserve">779-55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Sylfaen"/>
                <w:color w:val="000000"/>
                <w:sz w:val="18"/>
                <w:szCs w:val="18"/>
                <w:lang w:val="hy-AM"/>
              </w:rPr>
              <w:t>Поставлять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мышц</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глубокий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температура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нуждаться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8 часов</w:t>
            </w:r>
            <w:r w:rsidRPr="00AE56D0">
              <w:rPr>
                <w:rFonts w:ascii="GHEA Grapalat" w:hAnsi="GHEA Grapalat" w:cs="Sylfaen"/>
                <w:color w:val="000000"/>
                <w:sz w:val="18"/>
                <w:szCs w:val="18"/>
                <w:lang w:val="hy-AM"/>
              </w:rPr>
              <w:t>степень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342-2011</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034/2013)</w:t>
            </w:r>
            <w:r w:rsidRPr="00AE56D0">
              <w:rPr>
                <w:rFonts w:ascii="GHEA Grapalat" w:hAnsi="GHEA Grapalat" w:cs="Sylfaen"/>
                <w:color w:val="000000"/>
                <w:sz w:val="18"/>
                <w:szCs w:val="18"/>
                <w:lang w:val="hy-AM"/>
              </w:rPr>
              <w:t>регламента.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поставки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после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может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заморозить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lang w:val="hy-AM"/>
              </w:rPr>
            </w:pPr>
            <w:r w:rsidRPr="00AE56D0">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rPr>
                <w:rFonts w:ascii="GHEA Grapalat" w:hAnsi="GHEA Grapalat"/>
                <w:sz w:val="20"/>
                <w:lang w:val="hy-AM"/>
              </w:rPr>
            </w:pPr>
            <w:r>
              <w:rPr>
                <w:rFonts w:ascii="GHEA Grapalat" w:hAnsi="GHEA Grapalat"/>
                <w:sz w:val="20"/>
                <w:lang w:val="hy-AM"/>
              </w:rPr>
              <w:t>1642600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jc w:val="center"/>
              <w:rPr>
                <w:rFonts w:ascii="GHEA Grapalat" w:hAnsi="GHEA Grapalat"/>
                <w:sz w:val="20"/>
                <w:lang w:val="hy-AM"/>
              </w:rPr>
            </w:pPr>
            <w:r>
              <w:rPr>
                <w:rFonts w:ascii="GHEA Grapalat" w:hAnsi="GHEA Grapalat" w:cs="Calibri"/>
                <w:color w:val="000000"/>
                <w:sz w:val="16"/>
                <w:szCs w:val="16"/>
                <w:lang w:val="hy-AM"/>
              </w:rPr>
              <w:t>382</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sz w:val="20"/>
                <w:lang w:val="en-US"/>
              </w:rPr>
            </w:pPr>
            <w:r>
              <w:rPr>
                <w:rFonts w:ascii="GHEA Grapalat" w:hAnsi="GHEA Grapalat" w:cs="Calibri"/>
                <w:color w:val="000000"/>
                <w:sz w:val="16"/>
                <w:szCs w:val="16"/>
                <w:lang w:val="hy-AM"/>
              </w:rPr>
              <w:t>382</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BD3E28"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16</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15112160</w:t>
            </w:r>
          </w:p>
        </w:tc>
        <w:tc>
          <w:tcPr>
            <w:tcW w:w="1022" w:type="dxa"/>
            <w:shd w:val="clear" w:color="auto" w:fill="auto"/>
          </w:tcPr>
          <w:p w:rsidR="00886663" w:rsidRPr="00AE56D0" w:rsidRDefault="00886663" w:rsidP="00886663">
            <w:pPr>
              <w:rPr>
                <w:rFonts w:ascii="GHEA Grapalat" w:hAnsi="GHEA Grapalat"/>
                <w:sz w:val="20"/>
              </w:rPr>
            </w:pPr>
            <w:r w:rsidRPr="00AE56D0">
              <w:rPr>
                <w:rFonts w:ascii="GHEA Grapalat" w:hAnsi="GHEA Grapalat" w:cs="Sylfaen"/>
                <w:color w:val="000000"/>
                <w:sz w:val="20"/>
                <w:szCs w:val="20"/>
                <w:lang w:val="hy-AM"/>
              </w:rPr>
              <w:t>Курица</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грудь</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Курица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грудь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- 31962-2013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анемичный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пахнет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мягкий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фабрика</w:t>
            </w:r>
            <w:r w:rsidRPr="00AE56D0">
              <w:rPr>
                <w:rFonts w:ascii="GHEA Grapalat" w:hAnsi="GHEA Grapalat" w:cs="Sylfaen"/>
                <w:color w:val="000000"/>
                <w:sz w:val="18"/>
                <w:szCs w:val="18"/>
                <w:lang w:val="hy-AM"/>
              </w:rPr>
              <w:t>упакованный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для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запланировано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контейнеру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слитый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дозе</w:t>
            </w:r>
            <w:r w:rsidRPr="00AE56D0">
              <w:rPr>
                <w:rFonts w:ascii="GHEA Grapalat" w:hAnsi="GHEA Grapalat"/>
                <w:color w:val="000000"/>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034/2013)</w:t>
            </w:r>
            <w:r w:rsidRPr="00AE56D0">
              <w:rPr>
                <w:rFonts w:ascii="GHEA Grapalat" w:hAnsi="GHEA Grapalat" w:cs="Sylfaen"/>
                <w:color w:val="000000"/>
                <w:sz w:val="18"/>
                <w:szCs w:val="18"/>
                <w:lang w:val="hy-AM"/>
              </w:rPr>
              <w:t>регламента.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От получения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после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может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заморозить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rPr>
            </w:pPr>
            <w:r w:rsidRPr="00AE56D0">
              <w:rPr>
                <w:rFonts w:ascii="GHEA Grapalat" w:hAnsi="GHEA Grapalat" w:cs="Calibri"/>
                <w:color w:val="000000"/>
                <w:sz w:val="20"/>
                <w:szCs w:val="20"/>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rPr>
            </w:pPr>
            <w:r>
              <w:rPr>
                <w:rFonts w:ascii="GHEA Grapalat" w:hAnsi="GHEA Grapalat"/>
                <w:sz w:val="20"/>
              </w:rPr>
              <w:t>700 000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jc w:val="center"/>
              <w:rPr>
                <w:rFonts w:ascii="GHEA Grapalat" w:hAnsi="GHEA Grapalat"/>
                <w:sz w:val="20"/>
                <w:lang w:val="hy-AM"/>
              </w:rPr>
            </w:pPr>
            <w:r>
              <w:rPr>
                <w:rFonts w:ascii="GHEA Grapalat" w:hAnsi="GHEA Grapalat" w:cs="Calibri"/>
                <w:color w:val="000000"/>
                <w:sz w:val="16"/>
                <w:szCs w:val="16"/>
                <w:lang w:val="hy-AM"/>
              </w:rPr>
              <w:t>250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954684" w:rsidRDefault="00886663" w:rsidP="00886663">
            <w:pPr>
              <w:jc w:val="center"/>
              <w:rPr>
                <w:rFonts w:ascii="GHEA Grapalat" w:hAnsi="GHEA Grapalat"/>
                <w:sz w:val="20"/>
                <w:lang w:val="hy-AM"/>
              </w:rPr>
            </w:pPr>
            <w:r>
              <w:rPr>
                <w:rFonts w:ascii="GHEA Grapalat" w:hAnsi="GHEA Grapalat" w:cs="Calibri"/>
                <w:color w:val="000000"/>
                <w:sz w:val="16"/>
                <w:szCs w:val="16"/>
                <w:lang w:val="hy-AM"/>
              </w:rPr>
              <w:t>250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BD3E28"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1</w:t>
            </w:r>
            <w:r>
              <w:rPr>
                <w:rFonts w:ascii="GHEA Grapalat" w:hAnsi="GHEA Grapalat"/>
                <w:sz w:val="20"/>
                <w:lang w:val="en-US"/>
              </w:rPr>
              <w:t>7</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15541200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Сыр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Чанах</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Чанах</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4-6:</w:t>
            </w:r>
            <w:r w:rsidRPr="00AE56D0">
              <w:rPr>
                <w:rFonts w:ascii="GHEA Grapalat" w:hAnsi="GHEA Grapalat" w:cs="Sylfaen"/>
                <w:b/>
                <w:color w:val="000000" w:themeColor="text1"/>
                <w:sz w:val="18"/>
                <w:szCs w:val="18"/>
                <w:lang w:val="hy-AM"/>
              </w:rPr>
              <w:t>кг</w:t>
            </w:r>
            <w:r w:rsidRPr="00AE56D0">
              <w:rPr>
                <w:rFonts w:ascii="GHEA Grapalat" w:hAnsi="GHEA Grapalat"/>
                <w:b/>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Белый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соленая вода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сыр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36-40%</w:t>
            </w:r>
            <w:r w:rsidRPr="00AE56D0">
              <w:rPr>
                <w:rFonts w:ascii="GHEA Grapalat" w:hAnsi="GHEA Grapalat" w:cs="Sylfaen"/>
                <w:color w:val="000000"/>
                <w:sz w:val="18"/>
                <w:szCs w:val="18"/>
                <w:lang w:val="hy-AM"/>
              </w:rPr>
              <w:t>с жиром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фабрика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упаковкой.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377-2016</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7616-85</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идентификация: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021/2011),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rPr>
                <w:rFonts w:ascii="GHEA Grapalat" w:hAnsi="GHEA Grapalat"/>
                <w:sz w:val="20"/>
                <w:lang w:val="en-US"/>
              </w:rPr>
            </w:pPr>
            <w:r>
              <w:rPr>
                <w:rFonts w:ascii="GHEA Grapalat" w:hAnsi="GHEA Grapalat" w:cs="Calibri"/>
                <w:color w:val="000000"/>
                <w:sz w:val="20"/>
                <w:szCs w:val="20"/>
              </w:rPr>
              <w:t xml:space="preserve">2000 </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rPr>
                <w:rFonts w:ascii="GHEA Grapalat" w:hAnsi="GHEA Grapalat"/>
                <w:sz w:val="20"/>
                <w:lang w:val="hy-AM"/>
              </w:rPr>
            </w:pPr>
            <w:r>
              <w:rPr>
                <w:rFonts w:ascii="GHEA Grapalat" w:hAnsi="GHEA Grapalat"/>
                <w:sz w:val="20"/>
                <w:lang w:val="hy-AM"/>
              </w:rPr>
              <w:t>80000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sz w:val="20"/>
                <w:lang w:val="en-US"/>
              </w:rPr>
            </w:pPr>
            <w:r>
              <w:rPr>
                <w:rFonts w:ascii="GHEA Grapalat" w:hAnsi="GHEA Grapalat" w:cs="Calibri"/>
                <w:color w:val="000000"/>
                <w:sz w:val="16"/>
                <w:szCs w:val="16"/>
                <w:lang w:val="hy-AM"/>
              </w:rPr>
              <w:t>40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sz w:val="20"/>
                <w:lang w:val="en-US"/>
              </w:rPr>
            </w:pPr>
            <w:r>
              <w:rPr>
                <w:rFonts w:ascii="GHEA Grapalat" w:hAnsi="GHEA Grapalat" w:cs="Calibri"/>
                <w:color w:val="000000"/>
                <w:sz w:val="16"/>
                <w:szCs w:val="16"/>
                <w:lang w:val="hy-AM"/>
              </w:rPr>
              <w:t>40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BD3E28"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t>1</w:t>
            </w:r>
            <w:r>
              <w:rPr>
                <w:rFonts w:ascii="GHEA Grapalat" w:hAnsi="GHEA Grapalat"/>
                <w:sz w:val="20"/>
                <w:lang w:val="en-US"/>
              </w:rPr>
              <w:t>8</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15511100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Молоко:</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пастериз</w:t>
            </w:r>
            <w:r w:rsidRPr="00AE56D0">
              <w:rPr>
                <w:rFonts w:ascii="GHEA Grapalat" w:hAnsi="GHEA Grapalat" w:cs="Sylfaen"/>
                <w:color w:val="000000"/>
                <w:sz w:val="20"/>
                <w:szCs w:val="20"/>
              </w:rPr>
              <w:lastRenderedPageBreak/>
              <w:t>ованный</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Пастеризованный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3,2%</w:t>
            </w:r>
            <w:r w:rsidRPr="00AE56D0">
              <w:rPr>
                <w:rFonts w:ascii="GHEA Grapalat" w:hAnsi="GHEA Grapalat" w:cs="Sylfaen"/>
                <w:color w:val="000000"/>
                <w:sz w:val="18"/>
                <w:szCs w:val="18"/>
                <w:lang w:val="hy-AM"/>
              </w:rPr>
              <w:t>с жиром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16-210Т</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действительности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 xml:space="preserve">90%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и:</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упаковка: заводская</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картон</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контейнером</w:t>
            </w:r>
            <w:r w:rsidRPr="00AE56D0">
              <w:rPr>
                <w:rFonts w:ascii="GHEA Grapalat" w:hAnsi="GHEA Grapalat"/>
                <w:b/>
                <w:color w:val="000000" w:themeColor="text1"/>
                <w:sz w:val="18"/>
                <w:szCs w:val="18"/>
                <w:lang w:val="hy-AM"/>
              </w:rPr>
              <w:t>, 0,5-1</w:t>
            </w:r>
            <w:r w:rsidRPr="00AE56D0">
              <w:rPr>
                <w:rFonts w:ascii="GHEA Grapalat" w:hAnsi="GHEA Grapalat" w:cs="Sylfaen"/>
                <w:b/>
                <w:color w:val="000000" w:themeColor="text1"/>
                <w:sz w:val="18"/>
                <w:szCs w:val="18"/>
                <w:lang w:val="hy-AM"/>
              </w:rPr>
              <w:t>литр</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контейнер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считать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13277-79</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50</w:t>
            </w:r>
            <w:r w:rsidRPr="00AE56D0">
              <w:rPr>
                <w:rFonts w:ascii="GHEA Grapalat" w:hAnsi="GHEA Grapalat" w:cs="Sylfaen"/>
                <w:color w:val="000000"/>
                <w:sz w:val="18"/>
                <w:szCs w:val="18"/>
                <w:lang w:val="hy-AM"/>
              </w:rPr>
              <w:t>минута</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lastRenderedPageBreak/>
              <w:t>литр</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rPr>
            </w:pPr>
            <w:r w:rsidRPr="00AE56D0">
              <w:rPr>
                <w:rFonts w:ascii="GHEA Grapalat" w:hAnsi="GHEA Grapalat" w:cs="Calibri"/>
                <w:color w:val="000000"/>
                <w:sz w:val="20"/>
                <w:szCs w:val="20"/>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rPr>
                <w:rFonts w:ascii="GHEA Grapalat" w:hAnsi="GHEA Grapalat"/>
                <w:sz w:val="20"/>
                <w:lang w:val="hy-AM"/>
              </w:rPr>
            </w:pPr>
            <w:r>
              <w:rPr>
                <w:rFonts w:ascii="GHEA Grapalat" w:hAnsi="GHEA Grapalat"/>
                <w:sz w:val="20"/>
                <w:lang w:val="hy-AM"/>
              </w:rPr>
              <w:t>300 000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jc w:val="center"/>
              <w:rPr>
                <w:rFonts w:ascii="GHEA Grapalat" w:hAnsi="GHEA Grapalat"/>
                <w:sz w:val="20"/>
                <w:lang w:val="hy-AM"/>
              </w:rPr>
            </w:pPr>
            <w:r>
              <w:rPr>
                <w:rFonts w:ascii="GHEA Grapalat" w:hAnsi="GHEA Grapalat" w:cs="Calibri"/>
                <w:color w:val="000000"/>
                <w:sz w:val="16"/>
                <w:szCs w:val="16"/>
                <w:lang w:val="hy-AM"/>
              </w:rPr>
              <w:t>500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lang w:val="hy-AM"/>
              </w:rPr>
            </w:pPr>
            <w:r w:rsidRPr="000B2BCD">
              <w:rPr>
                <w:rFonts w:ascii="Sylfaen" w:hAnsi="Sylfaen"/>
                <w:sz w:val="20"/>
                <w:szCs w:val="20"/>
              </w:rPr>
              <w:t xml:space="preserve">поселок Лусарат, </w:t>
            </w:r>
            <w:r w:rsidRPr="000B2BCD">
              <w:rPr>
                <w:rFonts w:ascii="Sylfaen" w:hAnsi="Sylfaen"/>
                <w:sz w:val="20"/>
                <w:szCs w:val="20"/>
              </w:rPr>
              <w:lastRenderedPageBreak/>
              <w:t>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jc w:val="center"/>
              <w:rPr>
                <w:rFonts w:ascii="GHEA Grapalat" w:hAnsi="GHEA Grapalat"/>
                <w:sz w:val="20"/>
                <w:lang w:val="hy-AM"/>
              </w:rPr>
            </w:pPr>
            <w:r>
              <w:rPr>
                <w:rFonts w:ascii="GHEA Grapalat" w:hAnsi="GHEA Grapalat" w:cs="Calibri"/>
                <w:color w:val="000000"/>
                <w:sz w:val="16"/>
                <w:szCs w:val="16"/>
                <w:lang w:val="hy-AM"/>
              </w:rPr>
              <w:lastRenderedPageBreak/>
              <w:t>500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 xml:space="preserve">После вступления договора в силу </w:t>
            </w:r>
            <w:r w:rsidRPr="00AE56D0">
              <w:rPr>
                <w:rFonts w:ascii="GHEA Grapalat" w:hAnsi="GHEA Grapalat" w:cs="Sylfaen"/>
                <w:sz w:val="16"/>
                <w:szCs w:val="16"/>
                <w:lang w:val="hy-AM"/>
              </w:rPr>
              <w:lastRenderedPageBreak/>
              <w:t>до последнего рабочего дня, установленного на декабрь месяц в детском саду 2025 года включительно.</w:t>
            </w:r>
          </w:p>
        </w:tc>
      </w:tr>
      <w:tr w:rsidR="00886663" w:rsidRPr="00BD3E28"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19</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15551600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Йогурт</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Йогурт: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120-2005</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стандарта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индикаторы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готовый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полученный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толстый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молочная кислота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цвет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молочно-белый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кремового цвета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равномерно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массе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нефти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3,2%-</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(90-140)оТ,</w:t>
            </w:r>
            <w:r w:rsidRPr="00AE56D0">
              <w:rPr>
                <w:rFonts w:ascii="GHEA Grapalat" w:hAnsi="GHEA Grapalat" w:cs="Sylfaen"/>
                <w:color w:val="000000"/>
                <w:sz w:val="18"/>
                <w:szCs w:val="18"/>
                <w:lang w:val="hy-AM"/>
              </w:rPr>
              <w:t>сухой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материалов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- 8,1%</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плотность: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смешивание</w:t>
            </w:r>
            <w:r w:rsidRPr="00AE56D0">
              <w:rPr>
                <w:rFonts w:ascii="GHEA Grapalat" w:hAnsi="GHEA Grapalat"/>
                <w:color w:val="000000"/>
                <w:sz w:val="18"/>
                <w:szCs w:val="18"/>
                <w:lang w:val="hy-AM"/>
              </w:rPr>
              <w:t>/200С</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1,028</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см</w:t>
            </w:r>
            <w:r w:rsidRPr="00AE56D0">
              <w:rPr>
                <w:rFonts w:ascii="GHEA Grapalat" w:hAnsi="GHEA Grapalat"/>
                <w:color w:val="000000"/>
                <w:sz w:val="18"/>
                <w:szCs w:val="18"/>
                <w:lang w:val="hy-AM"/>
              </w:rPr>
              <w:t>3,</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к</w:t>
            </w:r>
            <w:r w:rsidRPr="00AE56D0">
              <w:rPr>
                <w:rFonts w:ascii="GHEA Grapalat" w:hAnsi="GHEA Grapalat" w:cs="Sylfaen"/>
                <w:b/>
                <w:color w:val="000000" w:themeColor="text1"/>
                <w:sz w:val="18"/>
                <w:szCs w:val="18"/>
                <w:lang w:val="hy-AM"/>
              </w:rPr>
              <w:t>с:</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без</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контейнер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считать</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закрыто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с </w:t>
            </w:r>
            <w:r w:rsidRPr="00AE56D0">
              <w:rPr>
                <w:rFonts w:ascii="GHEA Grapalat" w:hAnsi="GHEA Grapalat" w:cs="Sylfaen"/>
                <w:color w:val="000000"/>
                <w:sz w:val="18"/>
                <w:szCs w:val="18"/>
                <w:lang w:val="hy-AM"/>
              </w:rPr>
              <w:lastRenderedPageBreak/>
              <w:t>крышкой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10:00</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Примечание: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rPr>
            </w:pPr>
            <w:r w:rsidRPr="00AE56D0">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rPr>
                <w:rFonts w:ascii="GHEA Grapalat" w:hAnsi="GHEA Grapalat"/>
                <w:sz w:val="20"/>
                <w:lang w:val="hy-AM"/>
              </w:rPr>
            </w:pPr>
            <w:r>
              <w:rPr>
                <w:rFonts w:ascii="GHEA Grapalat" w:hAnsi="GHEA Grapalat"/>
                <w:sz w:val="20"/>
                <w:lang w:val="hy-AM"/>
              </w:rPr>
              <w:t>390000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jc w:val="center"/>
              <w:rPr>
                <w:rFonts w:ascii="GHEA Grapalat" w:hAnsi="GHEA Grapalat"/>
                <w:sz w:val="20"/>
                <w:lang w:val="hy-AM"/>
              </w:rPr>
            </w:pPr>
            <w:r>
              <w:rPr>
                <w:rFonts w:ascii="GHEA Grapalat" w:hAnsi="GHEA Grapalat" w:cs="Calibri"/>
                <w:color w:val="000000"/>
                <w:sz w:val="16"/>
                <w:szCs w:val="16"/>
                <w:lang w:val="hy-AM"/>
              </w:rPr>
              <w:t>600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jc w:val="center"/>
              <w:rPr>
                <w:rFonts w:ascii="GHEA Grapalat" w:hAnsi="GHEA Grapalat"/>
                <w:sz w:val="20"/>
                <w:lang w:val="hy-AM"/>
              </w:rPr>
            </w:pPr>
            <w:r>
              <w:rPr>
                <w:rFonts w:ascii="GHEA Grapalat" w:hAnsi="GHEA Grapalat" w:cs="Calibri"/>
                <w:color w:val="000000"/>
                <w:sz w:val="16"/>
                <w:szCs w:val="16"/>
                <w:lang w:val="hy-AM"/>
              </w:rPr>
              <w:t>600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BD3E28"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20</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15512000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Кислый</w:t>
            </w:r>
            <w:r w:rsidRPr="00AE56D0">
              <w:rPr>
                <w:rFonts w:ascii="GHEA Grapalat" w:hAnsi="GHEA Grapalat"/>
                <w:color w:val="000000"/>
                <w:sz w:val="20"/>
                <w:szCs w:val="20"/>
              </w:rPr>
              <w:t xml:space="preserve"> </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Корова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содержание жира</w:t>
            </w:r>
            <w:r w:rsidRPr="00AE56D0">
              <w:rPr>
                <w:rFonts w:ascii="GHEA Grapalat" w:hAnsi="GHEA Grapalat"/>
                <w:color w:val="000000"/>
                <w:sz w:val="18"/>
                <w:szCs w:val="18"/>
                <w:lang w:val="hy-AM"/>
              </w:rPr>
              <w:t>- 18%,</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 65-100 0Т</w:t>
            </w:r>
            <w:r w:rsidRPr="00AE56D0">
              <w:rPr>
                <w:rFonts w:ascii="GHEA Grapalat" w:hAnsi="GHEA Grapalat"/>
                <w:b/>
                <w:color w:val="FF0000"/>
                <w:sz w:val="18"/>
                <w:szCs w:val="18"/>
                <w:lang w:val="hy-AM"/>
              </w:rPr>
              <w:t>,</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воздухонепроницаемый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закрыто</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к</w:t>
            </w:r>
            <w:r w:rsidRPr="00AE56D0">
              <w:rPr>
                <w:rFonts w:ascii="GHEA Grapalat" w:hAnsi="GHEA Grapalat" w:cs="Sylfaen"/>
                <w:b/>
                <w:color w:val="000000" w:themeColor="text1"/>
                <w:sz w:val="18"/>
                <w:szCs w:val="18"/>
                <w:lang w:val="hy-AM"/>
              </w:rPr>
              <w:t>с:</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без</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контейнер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считать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7:00</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31452-2012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lastRenderedPageBreak/>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rPr>
                <w:rFonts w:ascii="GHEA Grapalat" w:hAnsi="GHEA Grapalat"/>
                <w:sz w:val="20"/>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rPr>
                <w:rFonts w:ascii="GHEA Grapalat" w:hAnsi="GHEA Grapalat"/>
                <w:sz w:val="20"/>
                <w:lang w:val="en-US"/>
              </w:rPr>
            </w:pPr>
            <w:r>
              <w:rPr>
                <w:rFonts w:ascii="GHEA Grapalat" w:hAnsi="GHEA Grapalat" w:cs="Calibri"/>
                <w:color w:val="000000"/>
                <w:sz w:val="20"/>
                <w:szCs w:val="20"/>
              </w:rPr>
              <w:t xml:space="preserve">1800 </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rPr>
                <w:rFonts w:ascii="GHEA Grapalat" w:hAnsi="GHEA Grapalat"/>
                <w:sz w:val="20"/>
                <w:lang w:val="hy-AM"/>
              </w:rPr>
            </w:pPr>
            <w:r>
              <w:rPr>
                <w:rFonts w:ascii="GHEA Grapalat" w:hAnsi="GHEA Grapalat"/>
                <w:sz w:val="20"/>
                <w:lang w:val="hy-AM"/>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jc w:val="center"/>
              <w:rPr>
                <w:rFonts w:ascii="GHEA Grapalat" w:hAnsi="GHEA Grapalat"/>
                <w:sz w:val="20"/>
                <w:lang w:val="hy-AM"/>
              </w:rPr>
            </w:pPr>
            <w:r>
              <w:rPr>
                <w:rFonts w:ascii="GHEA Grapalat" w:hAnsi="GHEA Grapalat" w:cs="Calibri"/>
                <w:color w:val="000000"/>
                <w:sz w:val="16"/>
                <w:szCs w:val="16"/>
                <w:lang w:val="hy-AM"/>
              </w:rPr>
              <w:t>50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jc w:val="center"/>
              <w:rPr>
                <w:rFonts w:ascii="GHEA Grapalat" w:hAnsi="GHEA Grapalat"/>
                <w:sz w:val="20"/>
                <w:lang w:val="hy-AM"/>
              </w:rPr>
            </w:pPr>
            <w:r>
              <w:rPr>
                <w:rFonts w:ascii="GHEA Grapalat" w:hAnsi="GHEA Grapalat" w:cs="Calibri"/>
                <w:color w:val="000000"/>
                <w:sz w:val="16"/>
                <w:szCs w:val="16"/>
                <w:lang w:val="hy-AM"/>
              </w:rPr>
              <w:t>50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BD3E28"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21:</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15542100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Творог</w:t>
            </w:r>
            <w:r w:rsidRPr="00AE56D0">
              <w:rPr>
                <w:rFonts w:ascii="GHEA Grapalat" w:hAnsi="GHEA Grapalat"/>
                <w:color w:val="000000"/>
                <w:sz w:val="20"/>
                <w:szCs w:val="20"/>
              </w:rPr>
              <w:t xml:space="preserve"> </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themeColor="text1"/>
                <w:sz w:val="18"/>
                <w:szCs w:val="18"/>
                <w:lang w:val="hy-AM"/>
              </w:rPr>
              <w:t>Творог</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коровы</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безупречный</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из молока</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нефти</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содержание</w:t>
            </w:r>
            <w:r w:rsidRPr="00AE56D0">
              <w:rPr>
                <w:rFonts w:ascii="GHEA Grapalat" w:hAnsi="GHEA Grapalat"/>
                <w:color w:val="000000" w:themeColor="text1"/>
                <w:sz w:val="18"/>
                <w:szCs w:val="18"/>
                <w:lang w:val="hy-AM"/>
              </w:rPr>
              <w:t xml:space="preserve">  9%,</w:t>
            </w:r>
            <w:r w:rsidRPr="00AE56D0">
              <w:rPr>
                <w:rFonts w:ascii="GHEA Grapalat" w:hAnsi="GHEA Grapalat" w:cs="Sylfaen"/>
                <w:color w:val="000000" w:themeColor="text1"/>
                <w:sz w:val="18"/>
                <w:szCs w:val="18"/>
                <w:lang w:val="hy-AM"/>
              </w:rPr>
              <w:t>кислотность</w:t>
            </w:r>
            <w:r w:rsidRPr="00AE56D0">
              <w:rPr>
                <w:rFonts w:ascii="GHEA Grapalat" w:hAnsi="GHEA Grapalat"/>
                <w:color w:val="000000" w:themeColor="text1"/>
                <w:sz w:val="18"/>
                <w:szCs w:val="18"/>
                <w:lang w:val="hy-AM"/>
              </w:rPr>
              <w:t>210-240</w:t>
            </w:r>
            <w:r w:rsidRPr="00AE56D0">
              <w:rPr>
                <w:rFonts w:ascii="GHEA Grapalat" w:hAnsi="GHEA Grapalat" w:cs="Arial AM"/>
                <w:color w:val="000000" w:themeColor="text1"/>
                <w:sz w:val="18"/>
                <w:szCs w:val="18"/>
                <w:lang w:val="hy-AM"/>
              </w:rPr>
              <w:t>°:</w:t>
            </w:r>
            <w:r w:rsidRPr="00AE56D0">
              <w:rPr>
                <w:rFonts w:ascii="GHEA Grapalat" w:hAnsi="GHEA Grapalat"/>
                <w:color w:val="000000" w:themeColor="text1"/>
                <w:sz w:val="18"/>
                <w:szCs w:val="18"/>
                <w:lang w:val="hy-AM"/>
              </w:rPr>
              <w:t>Т</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w:t>
            </w:r>
            <w:r w:rsidRPr="00AE56D0">
              <w:rPr>
                <w:rFonts w:ascii="GHEA Grapalat" w:hAnsi="GHEA Grapalat" w:cs="Arial"/>
                <w:b/>
                <w:color w:val="000000" w:themeColor="text1"/>
                <w:sz w:val="18"/>
                <w:szCs w:val="18"/>
                <w:lang w:val="hy-AM"/>
              </w:rPr>
              <w:t>воздухонепроницаемый</w:t>
            </w:r>
            <w:r w:rsidRPr="00AE56D0">
              <w:rPr>
                <w:rFonts w:ascii="GHEA Grapalat" w:hAnsi="GHEA Grapalat"/>
                <w:b/>
                <w:color w:val="000000" w:themeColor="text1"/>
                <w:sz w:val="18"/>
                <w:szCs w:val="18"/>
                <w:lang w:val="hy-AM"/>
              </w:rPr>
              <w:t xml:space="preserve">  400 г или 1 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31453-2013</w:t>
            </w:r>
            <w:r w:rsidRPr="00AE56D0">
              <w:rPr>
                <w:rFonts w:ascii="GHEA Grapalat" w:hAnsi="GHEA Grapalat" w:cs="Tahoma"/>
                <w:color w:val="000000"/>
                <w:sz w:val="18"/>
                <w:szCs w:val="18"/>
                <w:lang w:val="hy-AM"/>
              </w:rPr>
              <w:t>зрелости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 xml:space="preserve">90%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rPr>
                <w:rFonts w:ascii="GHEA Grapalat" w:hAnsi="GHEA Grapalat"/>
                <w:sz w:val="20"/>
                <w:lang w:val="en-US"/>
              </w:rPr>
            </w:pPr>
            <w:r>
              <w:rPr>
                <w:rFonts w:ascii="GHEA Grapalat" w:hAnsi="GHEA Grapalat" w:cs="Calibri"/>
                <w:color w:val="000000"/>
                <w:sz w:val="20"/>
                <w:szCs w:val="20"/>
              </w:rPr>
              <w:t xml:space="preserve">2000 </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rPr>
                <w:rFonts w:ascii="GHEA Grapalat" w:hAnsi="GHEA Grapalat"/>
                <w:sz w:val="20"/>
                <w:lang w:val="hy-AM"/>
              </w:rPr>
            </w:pPr>
            <w:r>
              <w:rPr>
                <w:rFonts w:ascii="GHEA Grapalat" w:hAnsi="GHEA Grapalat"/>
                <w:sz w:val="20"/>
                <w:lang w:val="hy-AM"/>
              </w:rPr>
              <w:t>32000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sz w:val="20"/>
                <w:lang w:val="en-US"/>
              </w:rPr>
            </w:pPr>
            <w:r>
              <w:rPr>
                <w:rFonts w:ascii="GHEA Grapalat" w:hAnsi="GHEA Grapalat" w:cs="Calibri"/>
                <w:color w:val="000000"/>
                <w:sz w:val="16"/>
                <w:szCs w:val="16"/>
                <w:lang w:val="hy-AM"/>
              </w:rPr>
              <w:t>16</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sz w:val="20"/>
                <w:lang w:val="en-US"/>
              </w:rPr>
            </w:pPr>
            <w:r>
              <w:rPr>
                <w:rFonts w:ascii="GHEA Grapalat" w:hAnsi="GHEA Grapalat" w:cs="Calibri"/>
                <w:color w:val="000000"/>
                <w:sz w:val="16"/>
                <w:szCs w:val="16"/>
                <w:lang w:val="hy-AM"/>
              </w:rPr>
              <w:t>16</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884CCA"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22</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15511600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Сжатый</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молоко</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b/>
                <w:color w:val="000000" w:themeColor="text1"/>
                <w:sz w:val="18"/>
                <w:szCs w:val="18"/>
                <w:lang w:val="hy-AM"/>
              </w:rPr>
              <w:t>Сжатый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молоко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сахаром</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металл</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лакированный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потребитель</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контейнером</w:t>
            </w:r>
            <w:r w:rsidRPr="00AE56D0">
              <w:rPr>
                <w:rFonts w:ascii="GHEA Grapalat" w:hAnsi="GHEA Grapalat"/>
                <w:b/>
                <w:color w:val="000000" w:themeColor="text1"/>
                <w:sz w:val="18"/>
                <w:szCs w:val="18"/>
                <w:lang w:val="hy-AM"/>
              </w:rPr>
              <w:t xml:space="preserve">   350-400  </w:t>
            </w:r>
            <w:r w:rsidRPr="00AE56D0">
              <w:rPr>
                <w:rFonts w:ascii="GHEA Grapalat" w:hAnsi="GHEA Grapalat" w:cs="Sylfaen"/>
                <w:b/>
                <w:color w:val="000000" w:themeColor="text1"/>
                <w:sz w:val="18"/>
                <w:szCs w:val="18"/>
                <w:lang w:val="hy-AM"/>
              </w:rPr>
              <w:t>письмо</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Отмечено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уважением</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является</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фильтр</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b/>
                <w:color w:val="000000" w:themeColor="text1"/>
                <w:sz w:val="18"/>
                <w:szCs w:val="18"/>
                <w:lang w:val="hy-AM"/>
              </w:rPr>
              <w:t>Заводская 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31688-2012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фабрика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сладкий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вкусом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пастеризованный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выразил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вкусом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вкусу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униформа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массе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значительный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эмоционально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заметный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лактозы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кристаллов</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Отмечено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уважением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фильтрующий камень.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- 26,5%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сахароза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сахароза</w:t>
            </w:r>
            <w:r w:rsidRPr="00AE56D0">
              <w:rPr>
                <w:rFonts w:ascii="GHEA Grapalat" w:hAnsi="GHEA Grapalat"/>
                <w:color w:val="000000"/>
                <w:sz w:val="18"/>
                <w:szCs w:val="18"/>
                <w:lang w:val="hy-AM"/>
              </w:rPr>
              <w:t>43,5%-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45,5%,</w:t>
            </w:r>
            <w:r w:rsidRPr="00AE56D0">
              <w:rPr>
                <w:rFonts w:ascii="GHEA Grapalat" w:hAnsi="GHEA Grapalat" w:cs="Sylfaen"/>
                <w:color w:val="000000"/>
                <w:sz w:val="18"/>
                <w:szCs w:val="18"/>
                <w:lang w:val="hy-AM"/>
              </w:rPr>
              <w:t>молочный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сухой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материалов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- 28,5%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 48 0Т-</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жира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8,5%-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действительности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того момента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12:00</w:t>
            </w:r>
            <w:r w:rsidRPr="00AE56D0">
              <w:rPr>
                <w:rFonts w:ascii="GHEA Grapalat" w:hAnsi="GHEA Grapalat" w:cs="Sylfaen"/>
                <w:color w:val="000000"/>
                <w:sz w:val="18"/>
                <w:szCs w:val="18"/>
                <w:lang w:val="hy-AM"/>
              </w:rPr>
              <w:t>месяц</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rPr>
                <w:rFonts w:ascii="GHEA Grapalat" w:hAnsi="GHEA Grapalat"/>
                <w:sz w:val="20"/>
              </w:rPr>
            </w:pPr>
            <w:r w:rsidRPr="00AE56D0">
              <w:rPr>
                <w:rFonts w:ascii="GHEA Grapalat" w:hAnsi="GHEA Grapalat" w:cs="Sylfaen"/>
                <w:sz w:val="20"/>
                <w:szCs w:val="20"/>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rPr>
            </w:pPr>
            <w:r w:rsidRPr="00AE56D0">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rPr>
                <w:rFonts w:ascii="GHEA Grapalat" w:hAnsi="GHEA Grapalat"/>
                <w:sz w:val="20"/>
                <w:lang w:val="hy-AM"/>
              </w:rPr>
            </w:pPr>
            <w:r>
              <w:rPr>
                <w:rFonts w:ascii="GHEA Grapalat" w:hAnsi="GHEA Grapalat"/>
                <w:sz w:val="20"/>
                <w:lang w:val="hy-AM"/>
              </w:rPr>
              <w:t>84500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FF51D0" w:rsidRDefault="00FF51D0" w:rsidP="00886663">
            <w:pPr>
              <w:jc w:val="center"/>
              <w:rPr>
                <w:rFonts w:ascii="GHEA Grapalat" w:hAnsi="GHEA Grapalat"/>
                <w:sz w:val="20"/>
              </w:rPr>
            </w:pPr>
            <w:r>
              <w:rPr>
                <w:rFonts w:ascii="GHEA Grapalat" w:hAnsi="GHEA Grapalat" w:cs="Calibri"/>
                <w:color w:val="000000"/>
                <w:sz w:val="16"/>
                <w:szCs w:val="16"/>
                <w:lang w:val="hy-AM"/>
              </w:rPr>
              <w:t>130</w:t>
            </w:r>
          </w:p>
        </w:tc>
        <w:tc>
          <w:tcPr>
            <w:tcW w:w="1137" w:type="dxa"/>
            <w:tcBorders>
              <w:top w:val="single" w:sz="4" w:space="0" w:color="auto"/>
              <w:left w:val="nil"/>
              <w:bottom w:val="single" w:sz="4" w:space="0" w:color="auto"/>
              <w:right w:val="nil"/>
            </w:tcBorders>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FF51D0" w:rsidRDefault="00FF51D0" w:rsidP="00886663">
            <w:pPr>
              <w:jc w:val="center"/>
              <w:rPr>
                <w:rFonts w:ascii="GHEA Grapalat" w:hAnsi="GHEA Grapalat"/>
                <w:sz w:val="20"/>
              </w:rPr>
            </w:pPr>
            <w:r>
              <w:rPr>
                <w:rFonts w:ascii="GHEA Grapalat" w:hAnsi="GHEA Grapalat" w:cs="Calibri"/>
                <w:color w:val="000000"/>
                <w:sz w:val="16"/>
                <w:szCs w:val="16"/>
                <w:lang w:val="hy-AM"/>
              </w:rPr>
              <w:t>130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884CCA"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23</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15821500</w:t>
            </w:r>
          </w:p>
        </w:tc>
        <w:tc>
          <w:tcPr>
            <w:tcW w:w="1022" w:type="dxa"/>
            <w:shd w:val="clear" w:color="auto" w:fill="auto"/>
          </w:tcPr>
          <w:p w:rsidR="00886663" w:rsidRPr="00AE56D0" w:rsidRDefault="00886663" w:rsidP="00886663">
            <w:pPr>
              <w:rPr>
                <w:rFonts w:ascii="GHEA Grapalat" w:hAnsi="GHEA Grapalat"/>
                <w:sz w:val="20"/>
              </w:rPr>
            </w:pPr>
            <w:r w:rsidRPr="00AE56D0">
              <w:rPr>
                <w:rFonts w:ascii="GHEA Grapalat" w:hAnsi="GHEA Grapalat"/>
                <w:sz w:val="20"/>
              </w:rPr>
              <w:t>печенье</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Молочный творог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сахарница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долгоиграющий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готовый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10%,</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основной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содержание</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27%,</w:t>
            </w:r>
            <w:r w:rsidRPr="00AE56D0">
              <w:rPr>
                <w:rFonts w:ascii="GHEA Grapalat" w:hAnsi="GHEA Grapalat" w:cs="Sylfaen"/>
                <w:color w:val="000000"/>
                <w:sz w:val="18"/>
                <w:szCs w:val="18"/>
                <w:lang w:val="hy-AM"/>
              </w:rPr>
              <w:t>содержание жира</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 xml:space="preserve">30%.  </w:t>
            </w:r>
            <w:r w:rsidRPr="00AE56D0">
              <w:rPr>
                <w:rFonts w:ascii="GHEA Grapalat" w:hAnsi="GHEA Grapalat" w:cs="Sylfaen"/>
                <w:color w:val="000000"/>
                <w:sz w:val="18"/>
                <w:szCs w:val="18"/>
                <w:lang w:val="hy-AM"/>
              </w:rPr>
              <w:t>с коробками</w:t>
            </w:r>
            <w:r w:rsidRPr="00AE56D0">
              <w:rPr>
                <w:rFonts w:ascii="GHEA Grapalat" w:hAnsi="GHEA Grapalat"/>
                <w:color w:val="000000"/>
                <w:sz w:val="18"/>
                <w:szCs w:val="18"/>
                <w:lang w:val="hy-AM"/>
              </w:rPr>
              <w:t>,</w:t>
            </w:r>
            <w:r w:rsidRPr="00AE56D0">
              <w:rPr>
                <w:rFonts w:ascii="GHEA Grapalat" w:hAnsi="GHEA Grapalat" w:cs="Sylfaen"/>
                <w:color w:val="000000" w:themeColor="text1"/>
                <w:sz w:val="18"/>
                <w:szCs w:val="18"/>
                <w:lang w:val="hy-AM"/>
              </w:rPr>
              <w:t>упаковка</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фабрика</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маркировкой.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24901-89</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AE56D0" w:rsidRDefault="00886663" w:rsidP="00886663">
            <w:pPr>
              <w:rPr>
                <w:rFonts w:ascii="GHEA Grapalat" w:hAnsi="GHEA Grapalat"/>
                <w:sz w:val="20"/>
              </w:rPr>
            </w:pPr>
            <w:r w:rsidRPr="00AE56D0">
              <w:rPr>
                <w:rFonts w:ascii="GHEA Grapalat" w:hAnsi="GHEA Grapalat" w:cs="Calibri"/>
                <w:color w:val="000000"/>
                <w:sz w:val="20"/>
                <w:szCs w:val="20"/>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rPr>
                <w:rFonts w:ascii="GHEA Grapalat" w:hAnsi="GHEA Grapalat"/>
                <w:sz w:val="20"/>
                <w:lang w:val="hy-AM"/>
              </w:rPr>
            </w:pPr>
            <w:r>
              <w:rPr>
                <w:rFonts w:ascii="GHEA Grapalat" w:hAnsi="GHEA Grapalat"/>
                <w:sz w:val="20"/>
                <w:lang w:val="hy-AM"/>
              </w:rPr>
              <w:t>66000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FF51D0" w:rsidRDefault="00FF51D0" w:rsidP="00886663">
            <w:pPr>
              <w:jc w:val="center"/>
              <w:rPr>
                <w:rFonts w:ascii="GHEA Grapalat" w:hAnsi="GHEA Grapalat"/>
                <w:sz w:val="20"/>
              </w:rPr>
            </w:pPr>
            <w:r>
              <w:rPr>
                <w:rFonts w:ascii="GHEA Grapalat" w:hAnsi="GHEA Grapalat" w:cs="Calibri"/>
                <w:color w:val="000000"/>
                <w:sz w:val="16"/>
                <w:szCs w:val="16"/>
                <w:u w:val="single"/>
                <w:lang w:val="hy-AM"/>
              </w:rPr>
              <w:t>60</w:t>
            </w:r>
          </w:p>
        </w:tc>
        <w:tc>
          <w:tcPr>
            <w:tcW w:w="1137" w:type="dxa"/>
            <w:shd w:val="clear" w:color="auto" w:fill="auto"/>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FF51D0" w:rsidRDefault="00FF51D0" w:rsidP="00886663">
            <w:pPr>
              <w:jc w:val="center"/>
              <w:rPr>
                <w:rFonts w:ascii="GHEA Grapalat" w:hAnsi="GHEA Grapalat"/>
                <w:sz w:val="20"/>
              </w:rPr>
            </w:pPr>
            <w:r>
              <w:rPr>
                <w:rFonts w:ascii="GHEA Grapalat" w:hAnsi="GHEA Grapalat" w:cs="Calibri"/>
                <w:color w:val="000000"/>
                <w:sz w:val="16"/>
                <w:szCs w:val="16"/>
                <w:u w:val="single"/>
                <w:lang w:val="hy-AM"/>
              </w:rPr>
              <w:t>60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886663" w:rsidRPr="00BD3E28" w:rsidTr="00886663">
        <w:trPr>
          <w:trHeight w:val="570"/>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t>24</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15842110</w:t>
            </w: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20"/>
                <w:szCs w:val="20"/>
              </w:rPr>
              <w:t>Конфеты в шоколад</w:t>
            </w:r>
            <w:r w:rsidRPr="00AE56D0">
              <w:rPr>
                <w:rFonts w:ascii="GHEA Grapalat" w:hAnsi="GHEA Grapalat" w:cs="Sylfaen"/>
                <w:color w:val="000000"/>
                <w:sz w:val="20"/>
                <w:szCs w:val="20"/>
              </w:rPr>
              <w:lastRenderedPageBreak/>
              <w:t>е</w:t>
            </w:r>
            <w:r w:rsidRPr="00AE56D0">
              <w:rPr>
                <w:rFonts w:ascii="GHEA Grapalat" w:hAnsi="GHEA Grapalat"/>
                <w:color w:val="000000"/>
                <w:sz w:val="20"/>
                <w:szCs w:val="20"/>
              </w:rPr>
              <w:t xml:space="preserve"> </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Шоколадная глазурь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конфеты</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Твердый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однополый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внешний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поверхность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блестящий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будет перфорированный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пустой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форма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рецепта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обучения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шлифование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степень</w:t>
            </w:r>
            <w:r w:rsidRPr="00AE56D0">
              <w:rPr>
                <w:rFonts w:ascii="GHEA Grapalat" w:hAnsi="GHEA Grapalat"/>
                <w:color w:val="000000"/>
                <w:sz w:val="18"/>
                <w:szCs w:val="18"/>
                <w:lang w:val="hy-AM"/>
              </w:rPr>
              <w:t>92%-</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основной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- 20%</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15:00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фильтром.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нефти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содержанием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Зависимый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конфетти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типа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влаги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4-25%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из картона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из фольги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завернутый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особый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Единообразие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80%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br/>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rPr>
                <w:rFonts w:ascii="GHEA Grapalat" w:hAnsi="GHEA Grapalat"/>
                <w:sz w:val="20"/>
                <w:lang w:val="en-US"/>
              </w:rPr>
            </w:pPr>
            <w:r>
              <w:rPr>
                <w:rFonts w:ascii="GHEA Grapalat" w:hAnsi="GHEA Grapalat" w:cs="Calibri"/>
                <w:color w:val="000000"/>
                <w:sz w:val="20"/>
                <w:szCs w:val="20"/>
              </w:rPr>
              <w:t xml:space="preserve">2000 </w:t>
            </w:r>
          </w:p>
        </w:tc>
        <w:tc>
          <w:tcPr>
            <w:tcW w:w="1080"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rPr>
                <w:rFonts w:ascii="GHEA Grapalat" w:hAnsi="GHEA Grapalat"/>
                <w:sz w:val="20"/>
                <w:lang w:val="hy-AM"/>
              </w:rPr>
            </w:pPr>
            <w:r>
              <w:rPr>
                <w:rFonts w:ascii="GHEA Grapalat" w:hAnsi="GHEA Grapalat"/>
                <w:sz w:val="20"/>
                <w:lang w:val="hy-AM"/>
              </w:rPr>
              <w:t>100000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jc w:val="center"/>
              <w:rPr>
                <w:rFonts w:ascii="GHEA Grapalat" w:hAnsi="GHEA Grapalat"/>
                <w:sz w:val="20"/>
                <w:lang w:val="hy-AM"/>
              </w:rPr>
            </w:pPr>
            <w:r>
              <w:rPr>
                <w:rFonts w:ascii="GHEA Grapalat" w:hAnsi="GHEA Grapalat" w:cs="Calibri"/>
                <w:color w:val="000000"/>
                <w:sz w:val="16"/>
                <w:szCs w:val="16"/>
                <w:lang w:val="hy-AM"/>
              </w:rPr>
              <w:t>50</w:t>
            </w:r>
          </w:p>
        </w:tc>
        <w:tc>
          <w:tcPr>
            <w:tcW w:w="1137" w:type="dxa"/>
            <w:shd w:val="clear" w:color="auto" w:fill="auto"/>
          </w:tcPr>
          <w:p w:rsidR="00886663" w:rsidRPr="00AE56D0" w:rsidRDefault="00886663" w:rsidP="00886663">
            <w:pPr>
              <w:rPr>
                <w:rFonts w:ascii="GHEA Grapalat" w:hAnsi="GHEA Grapalat"/>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DB5A24" w:rsidRDefault="00886663" w:rsidP="00886663">
            <w:pPr>
              <w:jc w:val="center"/>
              <w:rPr>
                <w:rFonts w:ascii="GHEA Grapalat" w:hAnsi="GHEA Grapalat"/>
                <w:sz w:val="20"/>
                <w:lang w:val="hy-AM"/>
              </w:rPr>
            </w:pPr>
            <w:r>
              <w:rPr>
                <w:rFonts w:ascii="GHEA Grapalat" w:hAnsi="GHEA Grapalat" w:cs="Calibri"/>
                <w:color w:val="000000"/>
                <w:sz w:val="16"/>
                <w:szCs w:val="16"/>
                <w:lang w:val="hy-AM"/>
              </w:rPr>
              <w:t>50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 xml:space="preserve">После вступления договора в силу до последнего рабочего дня, </w:t>
            </w:r>
            <w:r w:rsidRPr="00AE56D0">
              <w:rPr>
                <w:rFonts w:ascii="GHEA Grapalat" w:hAnsi="GHEA Grapalat" w:cs="Sylfaen"/>
                <w:sz w:val="16"/>
                <w:szCs w:val="16"/>
                <w:lang w:val="hy-AM"/>
              </w:rPr>
              <w:lastRenderedPageBreak/>
              <w:t>установленного на декабрь месяц в детском саду 2025 года включительно.</w:t>
            </w:r>
          </w:p>
        </w:tc>
      </w:tr>
      <w:tr w:rsidR="00886663" w:rsidRPr="00884CCA" w:rsidTr="00886663">
        <w:trPr>
          <w:trHeight w:val="153"/>
        </w:trPr>
        <w:tc>
          <w:tcPr>
            <w:tcW w:w="837" w:type="dxa"/>
            <w:shd w:val="clear" w:color="auto" w:fill="auto"/>
          </w:tcPr>
          <w:p w:rsidR="00886663" w:rsidRPr="00886663" w:rsidRDefault="00886663" w:rsidP="00886663">
            <w:pPr>
              <w:ind w:left="360"/>
              <w:rPr>
                <w:rFonts w:ascii="GHEA Grapalat" w:hAnsi="GHEA Grapalat"/>
                <w:sz w:val="20"/>
                <w:lang w:val="en-US"/>
              </w:rPr>
            </w:pPr>
            <w:r>
              <w:rPr>
                <w:rFonts w:ascii="GHEA Grapalat" w:hAnsi="GHEA Grapalat"/>
                <w:sz w:val="20"/>
              </w:rPr>
              <w:lastRenderedPageBreak/>
              <w:t>52</w:t>
            </w:r>
          </w:p>
        </w:tc>
        <w:tc>
          <w:tcPr>
            <w:tcW w:w="1260"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olor w:val="000000"/>
                <w:sz w:val="20"/>
                <w:szCs w:val="20"/>
              </w:rPr>
              <w:t>15842100</w:t>
            </w:r>
          </w:p>
          <w:p w:rsidR="00886663" w:rsidRPr="00AE56D0" w:rsidRDefault="00886663" w:rsidP="00886663">
            <w:pPr>
              <w:rPr>
                <w:rFonts w:ascii="GHEA Grapalat" w:hAnsi="GHEA Grapalat"/>
                <w:sz w:val="20"/>
                <w:lang w:val="hy-AM"/>
              </w:rPr>
            </w:pPr>
          </w:p>
        </w:tc>
        <w:tc>
          <w:tcPr>
            <w:tcW w:w="1022"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sz w:val="20"/>
                <w:szCs w:val="20"/>
              </w:rPr>
              <w:t>Шоколад</w:t>
            </w:r>
            <w:r w:rsidRPr="00AE56D0">
              <w:rPr>
                <w:rFonts w:ascii="GHEA Grapalat" w:hAnsi="GHEA Grapalat"/>
                <w:sz w:val="20"/>
                <w:szCs w:val="20"/>
              </w:rPr>
              <w:t>/</w:t>
            </w:r>
            <w:r w:rsidRPr="00AE56D0">
              <w:rPr>
                <w:rFonts w:ascii="GHEA Grapalat" w:hAnsi="GHEA Grapalat" w:cs="Sylfaen"/>
                <w:sz w:val="20"/>
                <w:szCs w:val="20"/>
              </w:rPr>
              <w:t>шоколад</w:t>
            </w:r>
            <w:r w:rsidRPr="00AE56D0">
              <w:rPr>
                <w:rFonts w:ascii="GHEA Grapalat" w:hAnsi="GHEA Grapalat"/>
                <w:sz w:val="20"/>
                <w:szCs w:val="20"/>
              </w:rPr>
              <w:t xml:space="preserve"> </w:t>
            </w:r>
            <w:r w:rsidRPr="00AE56D0">
              <w:rPr>
                <w:rFonts w:ascii="GHEA Grapalat" w:hAnsi="GHEA Grapalat" w:cs="Sylfaen"/>
                <w:sz w:val="20"/>
                <w:szCs w:val="20"/>
              </w:rPr>
              <w:t>продукт</w:t>
            </w:r>
            <w:r w:rsidRPr="00AE56D0">
              <w:rPr>
                <w:rFonts w:ascii="GHEA Grapalat" w:hAnsi="GHEA Grapalat"/>
                <w:sz w:val="20"/>
                <w:szCs w:val="20"/>
              </w:rPr>
              <w:t>/</w:t>
            </w:r>
          </w:p>
        </w:tc>
        <w:tc>
          <w:tcPr>
            <w:tcW w:w="1228" w:type="dxa"/>
            <w:shd w:val="clear" w:color="auto" w:fill="auto"/>
          </w:tcPr>
          <w:p w:rsidR="00886663" w:rsidRPr="00AE56D0" w:rsidRDefault="00886663" w:rsidP="00886663">
            <w:pPr>
              <w:rPr>
                <w:rFonts w:ascii="GHEA Grapalat" w:hAnsi="GHEA Grapalat"/>
                <w:sz w:val="20"/>
                <w:lang w:val="hy-AM"/>
              </w:rPr>
            </w:pPr>
          </w:p>
        </w:tc>
        <w:tc>
          <w:tcPr>
            <w:tcW w:w="5434" w:type="dxa"/>
            <w:shd w:val="clear" w:color="auto" w:fill="auto"/>
          </w:tcPr>
          <w:p w:rsidR="00886663" w:rsidRPr="00AE56D0" w:rsidRDefault="00886663" w:rsidP="00886663">
            <w:pPr>
              <w:rPr>
                <w:rFonts w:ascii="GHEA Grapalat" w:hAnsi="GHEA Grapalat"/>
                <w:sz w:val="20"/>
                <w:lang w:val="hy-AM"/>
              </w:rPr>
            </w:pPr>
            <w:r w:rsidRPr="00AE56D0">
              <w:rPr>
                <w:rFonts w:ascii="GHEA Grapalat" w:hAnsi="GHEA Grapalat" w:cs="Sylfaen"/>
                <w:color w:val="000000"/>
                <w:sz w:val="18"/>
                <w:szCs w:val="18"/>
                <w:lang w:val="hy-AM"/>
              </w:rPr>
              <w:t>Шоколад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вставить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Ингредиенты: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Сахар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овощной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масло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фундук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пыль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пыль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килокалория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 539 г</w:t>
            </w:r>
            <w:r w:rsidRPr="00AE56D0">
              <w:rPr>
                <w:rFonts w:ascii="GHEA Grapalat" w:hAnsi="GHEA Grapalat" w:cs="Sylfaen"/>
                <w:color w:val="000000"/>
                <w:sz w:val="18"/>
                <w:szCs w:val="18"/>
                <w:lang w:val="hy-AM"/>
              </w:rPr>
              <w:t>Белок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/6,3 г</w:t>
            </w:r>
            <w:r w:rsidRPr="00AE56D0">
              <w:rPr>
                <w:rFonts w:ascii="GHEA Grapalat" w:hAnsi="GHEA Grapalat" w:cs="Sylfaen"/>
                <w:color w:val="000000"/>
                <w:sz w:val="18"/>
                <w:szCs w:val="18"/>
                <w:lang w:val="hy-AM"/>
              </w:rPr>
              <w:t>Жиры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/30,9 г</w:t>
            </w:r>
            <w:r w:rsidRPr="00AE56D0">
              <w:rPr>
                <w:rFonts w:ascii="GHEA Grapalat" w:hAnsi="GHEA Grapalat" w:cs="Sylfaen"/>
                <w:color w:val="000000"/>
                <w:sz w:val="18"/>
                <w:szCs w:val="18"/>
                <w:lang w:val="hy-AM"/>
              </w:rPr>
              <w:t>Углеводы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/57,5 г.</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200-250 г</w:t>
            </w:r>
            <w:r w:rsidRPr="00AE56D0">
              <w:rPr>
                <w:rFonts w:ascii="GHEA Grapalat" w:hAnsi="GHEA Grapalat" w:cs="Sylfaen"/>
                <w:b/>
                <w:color w:val="000000" w:themeColor="text1"/>
                <w:sz w:val="18"/>
                <w:szCs w:val="18"/>
                <w:lang w:val="hy-AM"/>
              </w:rPr>
              <w:t>стекло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или</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другой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контейнерами</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идентификация: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021/2011),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 xml:space="preserve">по </w:t>
            </w:r>
            <w:r w:rsidRPr="00AE56D0">
              <w:rPr>
                <w:rFonts w:ascii="GHEA Grapalat" w:hAnsi="GHEA Grapalat" w:cs="Sylfaen"/>
                <w:color w:val="000000"/>
                <w:sz w:val="18"/>
                <w:szCs w:val="18"/>
                <w:lang w:val="hy-AM"/>
              </w:rPr>
              <w:lastRenderedPageBreak/>
              <w:t>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886663" w:rsidRPr="00AE56D0" w:rsidRDefault="00886663" w:rsidP="00886663">
            <w:pPr>
              <w:rPr>
                <w:rFonts w:ascii="GHEA Grapalat" w:hAnsi="GHEA Grapalat"/>
                <w:sz w:val="20"/>
              </w:rPr>
            </w:pPr>
            <w:r w:rsidRPr="00AE56D0">
              <w:rPr>
                <w:rFonts w:ascii="GHEA Grapalat" w:hAnsi="GHEA Grapalat" w:cs="Sylfaen"/>
                <w:sz w:val="20"/>
                <w:szCs w:val="20"/>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tcPr>
          <w:p w:rsidR="00886663" w:rsidRPr="00AE56D0" w:rsidRDefault="00886663" w:rsidP="00886663">
            <w:pPr>
              <w:rPr>
                <w:rFonts w:ascii="GHEA Grapalat" w:hAnsi="GHEA Grapalat"/>
                <w:sz w:val="20"/>
              </w:rPr>
            </w:pPr>
            <w:r w:rsidRPr="00AE56D0">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rsidR="00886663" w:rsidRPr="00DB5A24" w:rsidRDefault="00886663" w:rsidP="00886663">
            <w:pPr>
              <w:rPr>
                <w:rFonts w:ascii="GHEA Grapalat" w:hAnsi="GHEA Grapalat"/>
                <w:sz w:val="20"/>
                <w:lang w:val="hy-AM"/>
              </w:rPr>
            </w:pPr>
            <w:r>
              <w:rPr>
                <w:rFonts w:ascii="GHEA Grapalat" w:hAnsi="GHEA Grapalat"/>
                <w:sz w:val="20"/>
                <w:lang w:val="hy-AM"/>
              </w:rPr>
              <w:t>24000</w:t>
            </w:r>
          </w:p>
        </w:tc>
        <w:tc>
          <w:tcPr>
            <w:tcW w:w="663"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sz w:val="20"/>
                <w:lang w:val="en-US"/>
              </w:rPr>
            </w:pPr>
            <w:r>
              <w:rPr>
                <w:rFonts w:ascii="GHEA Grapalat" w:hAnsi="GHEA Grapalat" w:cs="Calibri"/>
                <w:color w:val="000000"/>
                <w:sz w:val="16"/>
                <w:szCs w:val="16"/>
                <w:lang w:val="hy-AM"/>
              </w:rPr>
              <w:t>30</w:t>
            </w:r>
          </w:p>
        </w:tc>
        <w:tc>
          <w:tcPr>
            <w:tcW w:w="1137" w:type="dxa"/>
            <w:shd w:val="clear" w:color="auto" w:fill="auto"/>
          </w:tcPr>
          <w:p w:rsidR="00886663" w:rsidRPr="00AE56D0" w:rsidRDefault="00886663" w:rsidP="00886663">
            <w:pPr>
              <w:autoSpaceDE w:val="0"/>
              <w:autoSpaceDN w:val="0"/>
              <w:adjustRightInd w:val="0"/>
              <w:rPr>
                <w:rFonts w:ascii="GHEA Grapalat" w:eastAsiaTheme="minorHAnsi" w:hAnsi="GHEA Grapalat" w:cs="Calibri"/>
                <w:b/>
                <w:bCs/>
                <w:color w:val="000000"/>
                <w:sz w:val="16"/>
                <w:szCs w:val="16"/>
              </w:rPr>
            </w:pPr>
            <w:r w:rsidRPr="000B2BCD">
              <w:rPr>
                <w:rFonts w:ascii="Sylfaen" w:hAnsi="Sylfaen"/>
                <w:sz w:val="20"/>
                <w:szCs w:val="20"/>
              </w:rPr>
              <w:t>поселок Лусарат, Баграмяна 1:</w:t>
            </w:r>
          </w:p>
        </w:tc>
        <w:tc>
          <w:tcPr>
            <w:tcW w:w="655" w:type="dxa"/>
            <w:tcBorders>
              <w:top w:val="nil"/>
              <w:left w:val="single" w:sz="4" w:space="0" w:color="auto"/>
              <w:bottom w:val="single" w:sz="4" w:space="0" w:color="auto"/>
              <w:right w:val="single" w:sz="4" w:space="0" w:color="auto"/>
            </w:tcBorders>
            <w:shd w:val="clear" w:color="auto" w:fill="auto"/>
            <w:vAlign w:val="bottom"/>
          </w:tcPr>
          <w:p w:rsidR="00886663" w:rsidRPr="00886663" w:rsidRDefault="00886663" w:rsidP="00886663">
            <w:pPr>
              <w:jc w:val="center"/>
              <w:rPr>
                <w:rFonts w:ascii="GHEA Grapalat" w:hAnsi="GHEA Grapalat"/>
                <w:sz w:val="20"/>
                <w:lang w:val="en-US"/>
              </w:rPr>
            </w:pPr>
            <w:r>
              <w:rPr>
                <w:rFonts w:ascii="GHEA Grapalat" w:hAnsi="GHEA Grapalat" w:cs="Calibri"/>
                <w:color w:val="000000"/>
                <w:sz w:val="16"/>
                <w:szCs w:val="16"/>
                <w:lang w:val="hy-AM"/>
              </w:rPr>
              <w:t>30</w:t>
            </w:r>
          </w:p>
        </w:tc>
        <w:tc>
          <w:tcPr>
            <w:tcW w:w="1510" w:type="dxa"/>
            <w:shd w:val="clear" w:color="auto" w:fill="auto"/>
          </w:tcPr>
          <w:p w:rsidR="00886663" w:rsidRPr="00AE56D0" w:rsidRDefault="00886663" w:rsidP="00886663">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bl>
    <w:p w:rsidR="00886663" w:rsidRPr="00AE56D0" w:rsidRDefault="00886663" w:rsidP="00886663">
      <w:pPr>
        <w:rPr>
          <w:rFonts w:ascii="GHEA Grapalat" w:hAnsi="GHEA Grapalat"/>
          <w:i/>
          <w:sz w:val="18"/>
          <w:lang w:val="hy-AM"/>
        </w:rPr>
      </w:pPr>
    </w:p>
    <w:p w:rsidR="00886663" w:rsidRPr="00AE56D0" w:rsidRDefault="00886663" w:rsidP="00886663">
      <w:pPr>
        <w:jc w:val="right"/>
        <w:rPr>
          <w:rFonts w:ascii="GHEA Grapalat" w:hAnsi="GHEA Grapalat"/>
          <w:i/>
          <w:sz w:val="18"/>
          <w:lang w:val="hy-AM"/>
        </w:rPr>
      </w:pPr>
    </w:p>
    <w:p w:rsidR="00886663" w:rsidRPr="00AE56D0" w:rsidRDefault="00886663" w:rsidP="00886663">
      <w:pPr>
        <w:rPr>
          <w:rFonts w:ascii="GHEA Grapalat" w:hAnsi="GHEA Grapalat" w:cs="Sylfaen"/>
          <w:sz w:val="16"/>
          <w:szCs w:val="16"/>
          <w:lang w:val="hy-AM"/>
        </w:rPr>
      </w:pPr>
      <w:r w:rsidRPr="00AE56D0">
        <w:rPr>
          <w:rFonts w:ascii="GHEA Grapalat" w:hAnsi="GHEA Grapalat" w:cs="Sylfaen"/>
          <w:sz w:val="16"/>
          <w:szCs w:val="16"/>
          <w:lang w:val="hy-AM"/>
        </w:rPr>
        <w:t>1. Указанное количество каждого вида продукции является максимальным, оно может быть уменьшено Покупателем с учетом фактического количества посещающих детей в течение года.</w:t>
      </w:r>
    </w:p>
    <w:p w:rsidR="00886663" w:rsidRPr="00AE56D0" w:rsidRDefault="00886663" w:rsidP="00886663">
      <w:pPr>
        <w:rPr>
          <w:rFonts w:ascii="GHEA Grapalat" w:hAnsi="GHEA Grapalat" w:cs="Sylfaen"/>
          <w:sz w:val="16"/>
          <w:szCs w:val="16"/>
          <w:lang w:val="hy-AM"/>
        </w:rPr>
      </w:pPr>
      <w:r w:rsidRPr="00AE56D0">
        <w:rPr>
          <w:rFonts w:ascii="GHEA Grapalat" w:hAnsi="GHEA Grapalat" w:cs="Sylfaen"/>
          <w:sz w:val="16"/>
          <w:szCs w:val="16"/>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886663" w:rsidRPr="00AE56D0" w:rsidRDefault="00886663" w:rsidP="00886663">
      <w:pPr>
        <w:rPr>
          <w:rFonts w:ascii="GHEA Grapalat" w:hAnsi="GHEA Grapalat" w:cs="Sylfaen"/>
          <w:sz w:val="16"/>
          <w:szCs w:val="16"/>
          <w:lang w:val="hy-AM"/>
        </w:rPr>
      </w:pPr>
      <w:r w:rsidRPr="00AE56D0">
        <w:rPr>
          <w:rFonts w:ascii="GHEA Grapalat" w:hAnsi="GHEA Grapalat" w:cs="Sylfaen"/>
          <w:sz w:val="16"/>
          <w:szCs w:val="16"/>
          <w:lang w:val="hy-AM"/>
        </w:rPr>
        <w:t>3. Доставка осуществляется в день и время, согласованные с Покупателем.</w:t>
      </w:r>
    </w:p>
    <w:p w:rsidR="00886663" w:rsidRPr="00AE56D0" w:rsidRDefault="00886663" w:rsidP="00886663">
      <w:pPr>
        <w:rPr>
          <w:rFonts w:ascii="GHEA Grapalat" w:hAnsi="GHEA Grapalat" w:cs="Sylfaen"/>
          <w:sz w:val="16"/>
          <w:szCs w:val="16"/>
          <w:lang w:val="hy-AM"/>
        </w:rPr>
      </w:pPr>
      <w:r w:rsidRPr="00AE56D0">
        <w:rPr>
          <w:rFonts w:ascii="GHEA Grapalat" w:hAnsi="GHEA Grapalat" w:cs="Sylfaen"/>
          <w:sz w:val="16"/>
          <w:szCs w:val="16"/>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886663" w:rsidRPr="00AE56D0" w:rsidRDefault="00886663" w:rsidP="00886663">
      <w:pPr>
        <w:rPr>
          <w:rFonts w:ascii="GHEA Grapalat" w:hAnsi="GHEA Grapalat" w:cs="Sylfaen"/>
          <w:sz w:val="16"/>
          <w:szCs w:val="16"/>
          <w:lang w:val="hy-AM"/>
        </w:rPr>
      </w:pPr>
      <w:r w:rsidRPr="00AE56D0">
        <w:rPr>
          <w:rFonts w:ascii="GHEA Grapalat" w:hAnsi="GHEA Grapalat" w:cs="Sylfaen"/>
          <w:sz w:val="16"/>
          <w:szCs w:val="16"/>
          <w:lang w:val="hy-AM"/>
        </w:rPr>
        <w:t>5. Доставка осуществляется за счет поставщика в день и время, согласованные с Покупателем.</w:t>
      </w:r>
    </w:p>
    <w:p w:rsidR="00886663" w:rsidRPr="00AE56D0" w:rsidRDefault="00886663" w:rsidP="00886663">
      <w:pPr>
        <w:rPr>
          <w:rFonts w:ascii="GHEA Grapalat" w:hAnsi="GHEA Grapalat" w:cs="Sylfaen"/>
          <w:sz w:val="16"/>
          <w:szCs w:val="16"/>
          <w:lang w:val="hy-AM"/>
        </w:rPr>
      </w:pPr>
      <w:r w:rsidRPr="00AE56D0">
        <w:rPr>
          <w:rFonts w:ascii="GHEA Grapalat" w:hAnsi="GHEA Grapalat" w:cs="Sylfaen"/>
          <w:sz w:val="16"/>
          <w:szCs w:val="16"/>
          <w:lang w:val="hy-AM"/>
        </w:rPr>
        <w:t xml:space="preserve">6. Конкретный день доставки определяется Покупателем посредством предварительного заказа по электронной почте. по почте или по телефону, доставка должна быть осуществлена </w:t>
      </w:r>
      <w:r w:rsidRPr="00AE56D0">
        <w:rPr>
          <w:rFonts w:ascii="Cambria Math" w:hAnsi="Cambria Math" w:cs="Cambria Math"/>
          <w:sz w:val="16"/>
          <w:szCs w:val="16"/>
          <w:lang w:val="hy-AM"/>
        </w:rPr>
        <w:t>​​</w:t>
      </w:r>
      <w:r w:rsidRPr="00AE56D0">
        <w:rPr>
          <w:rFonts w:ascii="GHEA Grapalat" w:hAnsi="GHEA Grapalat" w:cs="GHEA Grapalat"/>
          <w:sz w:val="16"/>
          <w:szCs w:val="16"/>
          <w:lang w:val="hy-AM"/>
        </w:rPr>
        <w:t>в</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течение</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максимум</w:t>
      </w:r>
      <w:r w:rsidRPr="00AE56D0">
        <w:rPr>
          <w:rFonts w:ascii="GHEA Grapalat" w:hAnsi="GHEA Grapalat" w:cs="Sylfaen"/>
          <w:sz w:val="16"/>
          <w:szCs w:val="16"/>
          <w:lang w:val="hy-AM"/>
        </w:rPr>
        <w:t xml:space="preserve"> 2 </w:t>
      </w:r>
      <w:r w:rsidRPr="00AE56D0">
        <w:rPr>
          <w:rFonts w:ascii="GHEA Grapalat" w:hAnsi="GHEA Grapalat" w:cs="GHEA Grapalat"/>
          <w:sz w:val="16"/>
          <w:szCs w:val="16"/>
          <w:lang w:val="hy-AM"/>
        </w:rPr>
        <w:t>календарных</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дней</w:t>
      </w:r>
      <w:r w:rsidRPr="00AE56D0">
        <w:rPr>
          <w:rFonts w:ascii="GHEA Grapalat" w:hAnsi="GHEA Grapalat" w:cs="Sylfaen"/>
          <w:sz w:val="16"/>
          <w:szCs w:val="16"/>
          <w:lang w:val="hy-AM"/>
        </w:rPr>
        <w:t>.</w:t>
      </w:r>
    </w:p>
    <w:p w:rsidR="00886663" w:rsidRPr="00AE56D0" w:rsidRDefault="00886663" w:rsidP="00886663">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 Наличие сертификата соответствия или заводской упаковки, если применимо к вышеуказанному товару(ам), обязательно. При этом на нем должно быть указано наименование компании-производителя, наименование товара, тип, дата изготовления, срок годности. упаковка каждого поставляемого товара(ов), дата, количество товара (кг, штука, литр и т.п.), другая информация, предусмотренная законодательством.</w:t>
      </w:r>
    </w:p>
    <w:p w:rsidR="00886663" w:rsidRPr="00AE56D0" w:rsidRDefault="00886663" w:rsidP="00886663">
      <w:pPr>
        <w:jc w:val="both"/>
        <w:rPr>
          <w:rFonts w:ascii="GHEA Grapalat" w:hAnsi="GHEA Grapalat" w:cs="Sylfaen"/>
          <w:sz w:val="16"/>
          <w:szCs w:val="16"/>
          <w:lang w:val="hy-AM"/>
        </w:rPr>
      </w:pPr>
      <w:r w:rsidRPr="00AE56D0">
        <w:rPr>
          <w:rFonts w:ascii="GHEA Grapalat" w:hAnsi="GHEA Grapalat" w:cs="Sylfaen"/>
          <w:sz w:val="16"/>
          <w:szCs w:val="16"/>
          <w:lang w:val="hy-AM"/>
        </w:rPr>
        <w:t>Хлеб должен доставляться каждый рабочий день в указанное Покупателем время.</w:t>
      </w:r>
    </w:p>
    <w:p w:rsidR="00886663" w:rsidRPr="00AE56D0" w:rsidRDefault="00886663" w:rsidP="00886663">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Общие обязательные требования к группе товаров.</w:t>
      </w:r>
    </w:p>
    <w:p w:rsidR="00886663" w:rsidRPr="00AE56D0" w:rsidRDefault="00886663" w:rsidP="00937228">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января 2011 года № 882 (МУ ТС 023/2011).</w:t>
      </w:r>
    </w:p>
    <w:p w:rsidR="00886663" w:rsidRPr="00AE56D0" w:rsidRDefault="00886663" w:rsidP="00937228">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января 2011 года.</w:t>
      </w:r>
    </w:p>
    <w:p w:rsidR="00886663" w:rsidRPr="00AE56D0" w:rsidRDefault="00886663" w:rsidP="00937228">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886663" w:rsidRPr="00AE56D0" w:rsidRDefault="00886663" w:rsidP="00937228">
      <w:pPr>
        <w:numPr>
          <w:ilvl w:val="0"/>
          <w:numId w:val="11"/>
        </w:numPr>
        <w:rPr>
          <w:rFonts w:ascii="GHEA Grapalat" w:hAnsi="GHEA Grapalat" w:cs="Calibri"/>
          <w:b/>
          <w:bCs/>
          <w:color w:val="000000"/>
          <w:sz w:val="16"/>
          <w:szCs w:val="16"/>
          <w:lang w:val="hy-AM"/>
        </w:rPr>
      </w:pPr>
      <w:r w:rsidRPr="00AE56D0">
        <w:rPr>
          <w:rFonts w:ascii="GHEA Grapalat" w:hAnsi="GHEA Grapalat"/>
          <w:b/>
          <w:bCs/>
          <w:color w:val="000000"/>
          <w:sz w:val="16"/>
          <w:szCs w:val="16"/>
          <w:lang w:val="hy-AM"/>
        </w:rPr>
        <w:t>По сообщению Совета Евразийской экономической комиссии</w:t>
      </w:r>
      <w:r w:rsidRPr="00AE56D0">
        <w:rPr>
          <w:rFonts w:ascii="GHEA Grapalat" w:hAnsi="GHEA Grapalat"/>
          <w:b/>
          <w:bCs/>
          <w:color w:val="000000"/>
          <w:sz w:val="16"/>
          <w:szCs w:val="16"/>
          <w:lang w:val="pt-BR"/>
        </w:rPr>
        <w:t>2013 год</w:t>
      </w:r>
      <w:r w:rsidRPr="00AE56D0">
        <w:rPr>
          <w:rFonts w:ascii="GHEA Grapalat" w:hAnsi="GHEA Grapalat"/>
          <w:b/>
          <w:bCs/>
          <w:color w:val="000000"/>
          <w:sz w:val="16"/>
          <w:szCs w:val="16"/>
          <w:lang w:val="hy-AM"/>
        </w:rPr>
        <w:t>Октябрь</w:t>
      </w:r>
      <w:r w:rsidRPr="00AE56D0">
        <w:rPr>
          <w:rFonts w:ascii="GHEA Grapalat" w:hAnsi="GHEA Grapalat"/>
          <w:b/>
          <w:bCs/>
          <w:color w:val="000000"/>
          <w:sz w:val="16"/>
          <w:szCs w:val="16"/>
          <w:lang w:val="pt-BR"/>
        </w:rPr>
        <w:t>Число 968:</w:t>
      </w:r>
      <w:r w:rsidRPr="00AE56D0">
        <w:rPr>
          <w:rFonts w:ascii="GHEA Grapalat" w:hAnsi="GHEA Grapalat"/>
          <w:b/>
          <w:bCs/>
          <w:color w:val="000000"/>
          <w:sz w:val="16"/>
          <w:szCs w:val="16"/>
          <w:lang w:val="hy-AM"/>
        </w:rPr>
        <w:t>принято решением</w:t>
      </w:r>
      <w:r w:rsidRPr="00AE56D0">
        <w:rPr>
          <w:rFonts w:ascii="GHEA Grapalat" w:hAnsi="GHEA Grapalat" w:cs="GHEA Grapalat"/>
          <w:b/>
          <w:bCs/>
          <w:color w:val="000000"/>
          <w:sz w:val="16"/>
          <w:szCs w:val="16"/>
          <w:lang w:val="pt-BR"/>
        </w:rPr>
        <w:t>"</w:t>
      </w:r>
      <w:r w:rsidRPr="00AE56D0">
        <w:rPr>
          <w:rFonts w:ascii="GHEA Grapalat" w:hAnsi="GHEA Grapalat"/>
          <w:b/>
          <w:bCs/>
          <w:color w:val="000000"/>
          <w:sz w:val="16"/>
          <w:szCs w:val="16"/>
          <w:lang w:val="hy-AM"/>
        </w:rPr>
        <w:t>О безопасности мяса и мясопродуктов» (МИТК:</w:t>
      </w:r>
      <w:r w:rsidRPr="00AE56D0">
        <w:rPr>
          <w:rFonts w:ascii="GHEA Grapalat" w:hAnsi="GHEA Grapalat"/>
          <w:b/>
          <w:bCs/>
          <w:color w:val="000000"/>
          <w:sz w:val="16"/>
          <w:szCs w:val="16"/>
          <w:lang w:val="pt-BR"/>
        </w:rPr>
        <w:t>034/2013)</w:t>
      </w:r>
      <w:r w:rsidRPr="00AE56D0">
        <w:rPr>
          <w:rFonts w:ascii="GHEA Grapalat" w:hAnsi="GHEA Grapalat"/>
          <w:b/>
          <w:bCs/>
          <w:color w:val="000000"/>
          <w:sz w:val="16"/>
          <w:szCs w:val="16"/>
          <w:lang w:val="hy-AM"/>
        </w:rPr>
        <w:t>регламента</w:t>
      </w:r>
    </w:p>
    <w:p w:rsidR="00886663" w:rsidRPr="00AE56D0" w:rsidRDefault="00886663" w:rsidP="00886663">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Безопасность, упаковка и маркировка.</w:t>
      </w:r>
    </w:p>
    <w:p w:rsidR="00886663" w:rsidRPr="00AE56D0" w:rsidRDefault="00886663" w:rsidP="00937228">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согласно Решению Комиссии Таможенного союза «О безопасности пищевой продукции» от 9 января 2011 г. № 880 (СМ ТС 021/2011),</w:t>
      </w:r>
    </w:p>
    <w:p w:rsidR="00886663" w:rsidRPr="00AE56D0" w:rsidRDefault="00886663" w:rsidP="00937228">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«Пищевая продукция в части ее маркировки», утвержденная решением Комиссии Таможенного союза от 9 января 2011 года № 881 (СМ ТС 022/2011),</w:t>
      </w:r>
    </w:p>
    <w:p w:rsidR="00886663" w:rsidRPr="00AE56D0" w:rsidRDefault="00886663" w:rsidP="00937228">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886663" w:rsidRPr="00DE5BBE" w:rsidRDefault="00886663" w:rsidP="00886663">
      <w:pPr>
        <w:rPr>
          <w:rFonts w:ascii="GHEA Grapalat" w:hAnsi="GHEA Grapalat"/>
          <w:b/>
          <w:sz w:val="16"/>
          <w:szCs w:val="16"/>
          <w:lang w:val="hy-AM"/>
        </w:rPr>
      </w:pPr>
    </w:p>
    <w:p w:rsidR="00886663" w:rsidRPr="00AE56D0" w:rsidRDefault="00886663" w:rsidP="00886663">
      <w:pPr>
        <w:rPr>
          <w:rFonts w:ascii="GHEA Grapalat" w:hAnsi="GHEA Grapalat"/>
          <w:b/>
          <w:sz w:val="16"/>
          <w:szCs w:val="16"/>
          <w:lang w:val="nb-NO"/>
        </w:rPr>
      </w:pPr>
      <w:r w:rsidRPr="00AE56D0">
        <w:rPr>
          <w:rFonts w:ascii="GHEA Grapalat" w:hAnsi="GHEA Grapalat"/>
          <w:b/>
          <w:sz w:val="16"/>
          <w:szCs w:val="16"/>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886663" w:rsidRPr="00AE56D0" w:rsidRDefault="00886663" w:rsidP="00886663">
      <w:pPr>
        <w:rPr>
          <w:rFonts w:ascii="GHEA Grapalat" w:hAnsi="GHEA Grapalat"/>
          <w:sz w:val="16"/>
          <w:szCs w:val="16"/>
          <w:lang w:val="hy-AM"/>
        </w:rPr>
      </w:pPr>
    </w:p>
    <w:p w:rsidR="00886663" w:rsidRPr="00AE56D0" w:rsidRDefault="00886663" w:rsidP="00886663">
      <w:pPr>
        <w:jc w:val="both"/>
        <w:rPr>
          <w:rFonts w:ascii="GHEA Grapalat" w:hAnsi="GHEA Grapalat" w:cs="Sylfaen"/>
          <w:lang w:val="hy-AM"/>
        </w:rPr>
      </w:pPr>
      <w:r w:rsidRPr="00AE56D0">
        <w:rPr>
          <w:rFonts w:ascii="GHEA Grapalat" w:hAnsi="GHEA Grapalat"/>
          <w:lang w:val="hy-AM"/>
        </w:rPr>
        <w:t>По усмотрению заказчика в течение всего срока действия договора испытательный образец из любой поставленной партии может быть отправлен на экспертизу до 4 раз, которая будет проводиться организацией, проводящей экспертизу по выбору Заказчика. . Оплата за проведенное обследование производится поставщиком.</w:t>
      </w:r>
      <w:r w:rsidRPr="00AE56D0">
        <w:rPr>
          <w:rFonts w:ascii="GHEA Grapalat" w:hAnsi="GHEA Grapalat" w:cs="Sylfaen"/>
          <w:lang w:val="hy-AM"/>
        </w:rPr>
        <w:t>В случае получения отрицательного заключения в результате лабораторного исследования, оно должно быть оформлено в соответствии с требованиями законодательства РА.</w:t>
      </w:r>
    </w:p>
    <w:p w:rsidR="00886663" w:rsidRPr="00AE56D0" w:rsidRDefault="00886663" w:rsidP="00886663">
      <w:pPr>
        <w:jc w:val="both"/>
        <w:rPr>
          <w:rFonts w:ascii="GHEA Grapalat" w:hAnsi="GHEA Grapalat" w:cs="Sylfaen"/>
          <w:i/>
          <w:sz w:val="16"/>
          <w:szCs w:val="16"/>
          <w:lang w:val="pt-BR"/>
        </w:rPr>
      </w:pPr>
      <w:r w:rsidRPr="00AE56D0">
        <w:rPr>
          <w:rFonts w:ascii="GHEA Grapalat" w:hAnsi="GHEA Grapalat"/>
          <w:sz w:val="16"/>
          <w:szCs w:val="16"/>
          <w:lang w:val="hy-AM"/>
        </w:rPr>
        <w:t>*</w:t>
      </w:r>
      <w:r w:rsidRPr="00AE56D0">
        <w:rPr>
          <w:rFonts w:ascii="GHEA Grapalat" w:hAnsi="GHEA Grapalat" w:cs="Sylfaen"/>
          <w:i/>
          <w:sz w:val="16"/>
          <w:szCs w:val="16"/>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886663" w:rsidRPr="00AE56D0" w:rsidRDefault="00886663" w:rsidP="00886663">
      <w:pPr>
        <w:jc w:val="both"/>
        <w:rPr>
          <w:rFonts w:ascii="GHEA Grapalat" w:hAnsi="GHEA Grapalat" w:cs="Sylfaen"/>
          <w:i/>
          <w:sz w:val="16"/>
          <w:szCs w:val="16"/>
          <w:lang w:val="pt-BR"/>
        </w:rPr>
      </w:pPr>
    </w:p>
    <w:p w:rsidR="00886663" w:rsidRPr="00AE56D0" w:rsidRDefault="00886663" w:rsidP="00886663">
      <w:pPr>
        <w:pStyle w:val="af2"/>
        <w:jc w:val="both"/>
        <w:rPr>
          <w:rFonts w:ascii="GHEA Grapalat" w:hAnsi="GHEA Grapalat"/>
          <w:sz w:val="16"/>
          <w:szCs w:val="16"/>
          <w:lang w:val="pt-BR"/>
        </w:rPr>
      </w:pPr>
      <w:r w:rsidRPr="00AE56D0">
        <w:rPr>
          <w:rFonts w:ascii="GHEA Grapalat" w:hAnsi="GHEA Grapalat"/>
          <w:sz w:val="16"/>
          <w:szCs w:val="16"/>
        </w:rPr>
        <w:t>**</w:t>
      </w:r>
      <w:r w:rsidRPr="00AE56D0">
        <w:rPr>
          <w:rFonts w:ascii="GHEA Grapalat" w:hAnsi="GHEA Grapalat" w:cs="Sylfaen"/>
          <w:i/>
          <w:sz w:val="16"/>
          <w:szCs w:val="16"/>
          <w:lang w:val="pt-BR" w:eastAsia="en-US"/>
        </w:rPr>
        <w:t xml:space="preserve">Если в заявке выбранного участника представлена </w:t>
      </w:r>
      <w:r w:rsidRPr="00AE56D0">
        <w:rPr>
          <w:rFonts w:ascii="Cambria Math" w:hAnsi="Cambria Math" w:cs="Cambria Math"/>
          <w:i/>
          <w:sz w:val="16"/>
          <w:szCs w:val="16"/>
          <w:lang w:val="pt-BR" w:eastAsia="en-US"/>
        </w:rPr>
        <w:t>​​</w:t>
      </w:r>
      <w:r w:rsidRPr="00AE56D0">
        <w:rPr>
          <w:rFonts w:ascii="GHEA Grapalat" w:hAnsi="GHEA Grapalat" w:cs="GHEA Grapalat"/>
          <w:i/>
          <w:sz w:val="16"/>
          <w:szCs w:val="16"/>
          <w:lang w:val="pt-BR" w:eastAsia="en-US"/>
        </w:rPr>
        <w:t>продукция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произведенная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более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чем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одним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производителем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а</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также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с</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разными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товарными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знаками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торговыми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марками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моделями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в</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настоящее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приложение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включаются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достаточно</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оцененные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представление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сведений</w:t>
      </w:r>
      <w:r w:rsidRPr="00AE56D0">
        <w:rPr>
          <w:rFonts w:ascii="GHEA Grapalat" w:hAnsi="GHEA Grapalat" w:cs="Sylfaen"/>
          <w:i/>
          <w:sz w:val="16"/>
          <w:szCs w:val="16"/>
          <w:lang w:val="pt-BR" w:eastAsia="en-US"/>
        </w:rPr>
        <w:t xml:space="preserve"> о производителе, то «торговая графа «марка, торговая марка, модель и наименование производителя», предусмотренная Соглашением, удалена. в этом случае Продавец также предоставляет Покупателю гарантийное письмо или сертификат соответствия от производителя товара или его представителя.</w:t>
      </w:r>
    </w:p>
    <w:p w:rsidR="00886663" w:rsidRPr="00884CCA" w:rsidRDefault="00886663" w:rsidP="00886663">
      <w:pPr>
        <w:rPr>
          <w:lang w:val="pt-BR"/>
        </w:rPr>
      </w:pPr>
    </w:p>
    <w:p w:rsidR="00886663" w:rsidRPr="00886663" w:rsidRDefault="00886663" w:rsidP="00886663">
      <w:pPr>
        <w:jc w:val="both"/>
        <w:rPr>
          <w:rFonts w:ascii="GHEA Grapalat" w:hAnsi="GHEA Grapalat"/>
          <w:i/>
          <w:sz w:val="18"/>
          <w:lang w:val="pt-BR"/>
        </w:rPr>
      </w:pPr>
    </w:p>
    <w:p w:rsidR="007941A0" w:rsidRPr="004B2F0F" w:rsidRDefault="007941A0" w:rsidP="004B2F0F">
      <w:pPr>
        <w:widowControl w:val="0"/>
        <w:spacing w:after="16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jc w:val="center"/>
              <w:rPr>
                <w:rFonts w:ascii="GHEA Grapalat" w:hAnsi="GHEA Grapalat"/>
                <w:b/>
              </w:rPr>
            </w:pPr>
            <w:r w:rsidRPr="00B138F3">
              <w:rPr>
                <w:rFonts w:ascii="GHEA Grapalat" w:hAnsi="GHEA Grapalat"/>
                <w:b/>
              </w:rPr>
              <w:t>ПОКУПАТЕЛЬ</w:t>
            </w:r>
          </w:p>
          <w:p w:rsidR="004B2F0F" w:rsidRPr="004B2F0F" w:rsidRDefault="004B2F0F" w:rsidP="004B2F0F">
            <w:pPr>
              <w:widowControl w:val="0"/>
              <w:spacing w:after="160"/>
              <w:jc w:val="center"/>
              <w:rPr>
                <w:rFonts w:ascii="GHEA Grapalat" w:hAnsi="GHEA Grapalat" w:cs="Sylfaen"/>
                <w:b/>
                <w:bCs/>
              </w:rPr>
            </w:pPr>
            <w:r w:rsidRPr="003624A6">
              <w:rPr>
                <w:rFonts w:ascii="GHEA Grapalat" w:hAnsi="GHEA Grapalat"/>
              </w:rPr>
              <w:t>Лусарат</w:t>
            </w:r>
            <w:r w:rsidRPr="004B2F0F">
              <w:rPr>
                <w:rFonts w:ascii="GHEA Grapalat" w:hAnsi="GHEA Grapalat"/>
              </w:rPr>
              <w:t xml:space="preserve"> Манчук НУХ ХОАК</w:t>
            </w:r>
          </w:p>
          <w:p w:rsidR="004B2F0F" w:rsidRPr="004B2F0F" w:rsidRDefault="004B2F0F" w:rsidP="004B2F0F">
            <w:pPr>
              <w:widowControl w:val="0"/>
              <w:jc w:val="center"/>
              <w:rPr>
                <w:rFonts w:ascii="GHEA Grapalat" w:hAnsi="GHEA Grapalat"/>
              </w:rPr>
            </w:pPr>
            <w:r>
              <w:rPr>
                <w:rFonts w:ascii="GHEA Grapalat" w:hAnsi="GHEA Grapalat"/>
              </w:rPr>
              <w:t>в. Лусарат Баграмян 41</w:t>
            </w:r>
          </w:p>
          <w:p w:rsidR="004B2F0F" w:rsidRPr="003624A6" w:rsidRDefault="004B2F0F" w:rsidP="004B2F0F">
            <w:pPr>
              <w:widowControl w:val="0"/>
              <w:jc w:val="center"/>
              <w:rPr>
                <w:rFonts w:ascii="GHEA Grapalat" w:hAnsi="GHEA Grapalat"/>
              </w:rPr>
            </w:pPr>
            <w:r w:rsidRPr="003624A6">
              <w:rPr>
                <w:rFonts w:ascii="GHEA Grapalat" w:hAnsi="GHEA Grapalat"/>
              </w:rPr>
              <w:t>ЗАО «АКБА БАНК»</w:t>
            </w:r>
          </w:p>
          <w:p w:rsidR="004B2F0F" w:rsidRPr="004B2F0F" w:rsidRDefault="004B2F0F" w:rsidP="004B2F0F">
            <w:pPr>
              <w:widowControl w:val="0"/>
              <w:jc w:val="center"/>
              <w:rPr>
                <w:rFonts w:ascii="GHEA Grapalat" w:hAnsi="GHEA Grapalat"/>
              </w:rPr>
            </w:pPr>
            <w:r w:rsidRPr="004B2F0F">
              <w:rPr>
                <w:rFonts w:ascii="GHEA Grapalat" w:hAnsi="GHEA Grapalat"/>
              </w:rPr>
              <w:t>№ 220391610197000</w:t>
            </w:r>
          </w:p>
          <w:p w:rsidR="004B2F0F" w:rsidRPr="004B2F0F" w:rsidRDefault="004B2F0F" w:rsidP="004B2F0F">
            <w:pPr>
              <w:widowControl w:val="0"/>
              <w:jc w:val="center"/>
              <w:rPr>
                <w:rFonts w:ascii="GHEA Grapalat" w:hAnsi="GHEA Grapalat"/>
              </w:rPr>
            </w:pPr>
            <w:r w:rsidRPr="004B2F0F">
              <w:rPr>
                <w:rFonts w:ascii="GHEA Grapalat" w:hAnsi="GHEA Grapalat"/>
              </w:rPr>
              <w:t>АВХХ 04103197</w:t>
            </w:r>
          </w:p>
          <w:p w:rsidR="004B2F0F" w:rsidRPr="003624A6" w:rsidRDefault="004B2F0F" w:rsidP="004B2F0F">
            <w:pPr>
              <w:widowControl w:val="0"/>
              <w:jc w:val="center"/>
              <w:rPr>
                <w:rFonts w:ascii="GHEA Grapalat" w:hAnsi="GHEA Grapalat"/>
              </w:rPr>
            </w:pPr>
            <w:r w:rsidRPr="004B2F0F">
              <w:rPr>
                <w:rFonts w:ascii="GHEA Grapalat" w:hAnsi="GHEA Grapalat"/>
              </w:rPr>
              <w:t>Директор</w:t>
            </w:r>
            <w:r w:rsidRPr="003624A6">
              <w:rPr>
                <w:rFonts w:ascii="GHEA Grapalat" w:hAnsi="GHEA Grapalat"/>
              </w:rPr>
              <w:t>: Н. Торунян______________</w:t>
            </w:r>
          </w:p>
          <w:p w:rsidR="004B2F0F" w:rsidRPr="00B138F3" w:rsidRDefault="004B2F0F" w:rsidP="008B1F5B">
            <w:pPr>
              <w:widowControl w:val="0"/>
              <w:jc w:val="center"/>
              <w:rPr>
                <w:rFonts w:ascii="GHEA Grapalat" w:hAnsi="GHEA Grapalat" w:cs="Sylfaen"/>
                <w:b/>
                <w:bCs/>
              </w:rPr>
            </w:pP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4"/>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5"/>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0"/>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0FF" w:rsidRDefault="000D70FF" w:rsidP="00E12B8D">
      <w:r>
        <w:separator/>
      </w:r>
    </w:p>
  </w:endnote>
  <w:endnote w:type="continuationSeparator" w:id="0">
    <w:p w:rsidR="000D70FF" w:rsidRDefault="000D70FF"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886663" w:rsidRPr="00C861E9" w:rsidRDefault="0088666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B7A1D">
          <w:rPr>
            <w:rFonts w:ascii="GHEA Grapalat" w:hAnsi="GHEA Grapalat"/>
            <w:noProof/>
            <w:sz w:val="24"/>
            <w:szCs w:val="24"/>
          </w:rPr>
          <w:t>22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0FF" w:rsidRDefault="000D70FF" w:rsidP="00E12B8D">
      <w:r>
        <w:separator/>
      </w:r>
    </w:p>
  </w:footnote>
  <w:footnote w:type="continuationSeparator" w:id="0">
    <w:p w:rsidR="000D70FF" w:rsidRDefault="000D70FF" w:rsidP="00E12B8D">
      <w:r>
        <w:continuationSeparator/>
      </w:r>
    </w:p>
  </w:footnote>
  <w:footnote w:id="1">
    <w:p w:rsidR="00886663" w:rsidRPr="00ED3BA4" w:rsidRDefault="00886663"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886663" w:rsidRPr="008842CE" w:rsidRDefault="00886663"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886663" w:rsidRPr="00541313" w:rsidRDefault="00886663"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886663" w:rsidRPr="00DB4FE3" w:rsidRDefault="00886663"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886663" w:rsidRPr="00DB4FE3" w:rsidRDefault="00886663"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886663" w:rsidRDefault="00886663"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886663" w:rsidRPr="00D3436F" w:rsidRDefault="00886663"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886663" w:rsidRPr="008842CE" w:rsidRDefault="00886663" w:rsidP="00E12B8D">
      <w:pPr>
        <w:pStyle w:val="af2"/>
        <w:widowControl w:val="0"/>
        <w:jc w:val="both"/>
        <w:rPr>
          <w:rFonts w:ascii="GHEA Grapalat" w:hAnsi="GHEA Grapalat"/>
          <w:lang w:val="af-ZA"/>
        </w:rPr>
      </w:pPr>
    </w:p>
    <w:p w:rsidR="00886663" w:rsidRPr="008842CE" w:rsidRDefault="00886663" w:rsidP="00E12B8D">
      <w:pPr>
        <w:pStyle w:val="af2"/>
        <w:widowControl w:val="0"/>
        <w:jc w:val="both"/>
        <w:rPr>
          <w:rFonts w:ascii="GHEA Grapalat" w:hAnsi="GHEA Grapalat"/>
          <w:lang w:val="af-ZA"/>
        </w:rPr>
      </w:pPr>
    </w:p>
  </w:footnote>
  <w:footnote w:id="4">
    <w:p w:rsidR="00886663" w:rsidRPr="00CD6B60" w:rsidRDefault="00886663"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86663" w:rsidRPr="00CD6B60" w:rsidRDefault="00886663"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86663" w:rsidRPr="00CD6B60" w:rsidRDefault="00886663"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86663" w:rsidRPr="00CD6B60" w:rsidRDefault="00886663"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886663" w:rsidRPr="00CA2B01" w:rsidRDefault="00886663"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886663" w:rsidRPr="00CA2B01" w:rsidRDefault="00886663"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886663" w:rsidRPr="00CA2B01" w:rsidRDefault="00886663"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886663" w:rsidRPr="005D5092" w:rsidRDefault="00886663"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886663" w:rsidRPr="0034222E" w:rsidDel="00932115" w:rsidRDefault="00886663" w:rsidP="00E12B8D">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886663" w:rsidRPr="00D3436F" w:rsidRDefault="00886663"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86663" w:rsidRPr="000811C1" w:rsidRDefault="00886663" w:rsidP="00E12B8D">
      <w:pPr>
        <w:pStyle w:val="af2"/>
        <w:rPr>
          <w:rFonts w:asciiTheme="minorHAnsi" w:hAnsiTheme="minorHAnsi"/>
        </w:rPr>
      </w:pPr>
    </w:p>
  </w:footnote>
  <w:footnote w:id="8">
    <w:p w:rsidR="00886663" w:rsidRPr="00FE2AA4" w:rsidRDefault="00886663"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886663" w:rsidRPr="008842CE" w:rsidRDefault="00886663"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86663" w:rsidRPr="000811C1" w:rsidRDefault="00886663" w:rsidP="00E12B8D">
      <w:pPr>
        <w:pStyle w:val="af2"/>
        <w:rPr>
          <w:lang w:val="af-ZA"/>
        </w:rPr>
      </w:pPr>
    </w:p>
  </w:footnote>
  <w:footnote w:id="10">
    <w:p w:rsidR="00886663" w:rsidRDefault="00886663" w:rsidP="00E12B8D">
      <w:pPr>
        <w:pStyle w:val="af2"/>
        <w:jc w:val="both"/>
        <w:rPr>
          <w:rFonts w:ascii="GHEA Grapalat" w:hAnsi="GHEA Grapalat"/>
          <w:i/>
          <w:lang w:val="hy-AM"/>
        </w:rPr>
      </w:pPr>
    </w:p>
    <w:p w:rsidR="00886663" w:rsidRPr="002227A9" w:rsidRDefault="00886663"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886663" w:rsidRPr="00636142" w:rsidRDefault="00886663"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886663" w:rsidRPr="0092041F" w:rsidRDefault="00886663"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886663" w:rsidRPr="0092041F" w:rsidRDefault="00886663" w:rsidP="00E12B8D">
      <w:pPr>
        <w:pStyle w:val="af2"/>
        <w:jc w:val="both"/>
        <w:rPr>
          <w:rFonts w:ascii="GHEA Grapalat" w:hAnsi="GHEA Grapalat"/>
          <w:i/>
        </w:rPr>
      </w:pPr>
    </w:p>
  </w:footnote>
  <w:footnote w:id="11">
    <w:p w:rsidR="00886663" w:rsidRPr="004A4643" w:rsidRDefault="00886663"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886663" w:rsidRPr="008E4439" w:rsidRDefault="00886663"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86663" w:rsidRPr="000811C1" w:rsidRDefault="00886663" w:rsidP="00E12B8D">
      <w:pPr>
        <w:pStyle w:val="af2"/>
        <w:rPr>
          <w:rFonts w:ascii="Sylfaen" w:hAnsi="Sylfaen"/>
          <w:sz w:val="18"/>
          <w:szCs w:val="18"/>
        </w:rPr>
      </w:pPr>
    </w:p>
  </w:footnote>
  <w:footnote w:id="13">
    <w:p w:rsidR="00886663" w:rsidRPr="00A31673" w:rsidRDefault="00886663"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886663" w:rsidRPr="00DE7706" w:rsidRDefault="00886663"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886663" w:rsidRPr="008416BA" w:rsidRDefault="00886663"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86663" w:rsidRDefault="00886663" w:rsidP="00E12B8D">
      <w:pPr>
        <w:jc w:val="both"/>
      </w:pPr>
    </w:p>
    <w:p w:rsidR="00886663" w:rsidRPr="008B70EB" w:rsidRDefault="00886663"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886663" w:rsidRPr="008B70EB" w:rsidRDefault="00886663"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886663" w:rsidRPr="008B70EB" w:rsidRDefault="00886663"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86663" w:rsidRDefault="00886663" w:rsidP="00E12B8D">
      <w:pPr>
        <w:jc w:val="both"/>
        <w:rPr>
          <w:rFonts w:asciiTheme="minorHAnsi" w:hAnsiTheme="minorHAnsi"/>
          <w:lang w:val="af-ZA"/>
        </w:rPr>
      </w:pPr>
    </w:p>
  </w:footnote>
  <w:footnote w:id="16">
    <w:p w:rsidR="00886663" w:rsidRPr="00A25D1B" w:rsidRDefault="00886663"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886663" w:rsidRPr="00DC619D" w:rsidRDefault="00886663"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886663" w:rsidRPr="00D3436F" w:rsidRDefault="00886663"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86663" w:rsidRPr="00D3436F" w:rsidRDefault="00886663" w:rsidP="00E12B8D">
      <w:pPr>
        <w:pStyle w:val="af2"/>
        <w:rPr>
          <w:lang w:val="es-ES"/>
        </w:rPr>
      </w:pPr>
    </w:p>
  </w:footnote>
  <w:footnote w:id="19">
    <w:p w:rsidR="00886663" w:rsidRPr="008842CE" w:rsidRDefault="00886663"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86663" w:rsidRPr="008842CE" w:rsidRDefault="00886663" w:rsidP="00E12B8D">
      <w:pPr>
        <w:pStyle w:val="af2"/>
        <w:jc w:val="both"/>
        <w:rPr>
          <w:rFonts w:ascii="GHEA Grapalat" w:hAnsi="GHEA Grapalat"/>
        </w:rPr>
      </w:pPr>
    </w:p>
  </w:footnote>
  <w:footnote w:id="20">
    <w:p w:rsidR="00886663" w:rsidRPr="008842CE" w:rsidRDefault="00886663" w:rsidP="00E12B8D">
      <w:pPr>
        <w:pStyle w:val="af2"/>
        <w:jc w:val="both"/>
      </w:pPr>
    </w:p>
  </w:footnote>
  <w:footnote w:id="21">
    <w:p w:rsidR="00886663" w:rsidRPr="008842CE" w:rsidRDefault="00886663"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86663" w:rsidRPr="008842CE" w:rsidRDefault="00886663" w:rsidP="00E12B8D">
      <w:pPr>
        <w:pStyle w:val="af2"/>
        <w:jc w:val="both"/>
        <w:rPr>
          <w:rFonts w:ascii="GHEA Grapalat" w:hAnsi="GHEA Grapalat"/>
        </w:rPr>
      </w:pPr>
    </w:p>
  </w:footnote>
  <w:footnote w:id="22">
    <w:p w:rsidR="00886663" w:rsidRPr="008842CE" w:rsidRDefault="00886663" w:rsidP="00E12B8D">
      <w:pPr>
        <w:pStyle w:val="af2"/>
        <w:jc w:val="both"/>
      </w:pPr>
    </w:p>
  </w:footnote>
  <w:footnote w:id="23">
    <w:p w:rsidR="00886663" w:rsidRPr="00217344" w:rsidRDefault="00886663"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886663" w:rsidRPr="008842CE" w:rsidRDefault="00886663"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886663" w:rsidRDefault="00886663"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886663" w:rsidRPr="00F21C0D" w:rsidRDefault="00886663" w:rsidP="00E12B8D">
      <w:pPr>
        <w:pStyle w:val="af2"/>
        <w:widowControl w:val="0"/>
        <w:jc w:val="both"/>
        <w:rPr>
          <w:lang w:val="hy-AM"/>
        </w:rPr>
      </w:pPr>
    </w:p>
  </w:footnote>
  <w:footnote w:id="26">
    <w:p w:rsidR="00886663" w:rsidRDefault="00886663"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886663" w:rsidRDefault="00886663" w:rsidP="00E12B8D">
      <w:pPr>
        <w:pStyle w:val="af2"/>
        <w:widowControl w:val="0"/>
        <w:jc w:val="both"/>
        <w:rPr>
          <w:rFonts w:ascii="GHEA Grapalat" w:hAnsi="GHEA Grapalat"/>
          <w:i/>
        </w:rPr>
      </w:pPr>
    </w:p>
    <w:p w:rsidR="00886663" w:rsidRDefault="00886663" w:rsidP="00E12B8D">
      <w:pPr>
        <w:pStyle w:val="af2"/>
        <w:widowControl w:val="0"/>
        <w:jc w:val="both"/>
        <w:rPr>
          <w:rFonts w:ascii="GHEA Grapalat" w:hAnsi="GHEA Grapalat"/>
          <w:i/>
        </w:rPr>
      </w:pPr>
    </w:p>
    <w:p w:rsidR="00886663" w:rsidRPr="00EB336B" w:rsidRDefault="00886663"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886663" w:rsidRPr="00D3436F" w:rsidRDefault="00886663" w:rsidP="00E12B8D">
      <w:pPr>
        <w:pStyle w:val="af2"/>
        <w:rPr>
          <w:lang w:val="hy-AM"/>
        </w:rPr>
      </w:pPr>
    </w:p>
  </w:footnote>
  <w:footnote w:id="27">
    <w:p w:rsidR="00886663" w:rsidRPr="008842CE" w:rsidRDefault="00886663"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886663" w:rsidRPr="00E85250" w:rsidRDefault="00886663" w:rsidP="00E12B8D">
      <w:pPr>
        <w:widowControl w:val="0"/>
        <w:spacing w:after="160" w:line="360" w:lineRule="auto"/>
        <w:ind w:firstLine="709"/>
        <w:jc w:val="both"/>
        <w:rPr>
          <w:rFonts w:ascii="GHEA Grapalat" w:hAnsi="GHEA Grapalat"/>
          <w:lang w:val="hy-AM"/>
        </w:rPr>
      </w:pPr>
    </w:p>
    <w:p w:rsidR="00886663" w:rsidRPr="00D3436F" w:rsidRDefault="00886663" w:rsidP="00E12B8D">
      <w:pPr>
        <w:pStyle w:val="af2"/>
        <w:rPr>
          <w:lang w:val="hy-AM"/>
        </w:rPr>
      </w:pPr>
    </w:p>
  </w:footnote>
  <w:footnote w:id="28">
    <w:p w:rsidR="00886663" w:rsidRPr="00402BC3" w:rsidRDefault="00886663"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86663" w:rsidRPr="00552088" w:rsidRDefault="00886663"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86663" w:rsidRPr="00D3436F" w:rsidRDefault="00886663" w:rsidP="00E12B8D">
      <w:pPr>
        <w:pStyle w:val="af2"/>
        <w:rPr>
          <w:lang w:val="hy-AM"/>
        </w:rPr>
      </w:pPr>
    </w:p>
  </w:footnote>
  <w:footnote w:id="29">
    <w:p w:rsidR="00886663" w:rsidRPr="008842CE" w:rsidRDefault="00886663"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86663" w:rsidRPr="00D3436F" w:rsidRDefault="00886663" w:rsidP="00E12B8D">
      <w:pPr>
        <w:pStyle w:val="af2"/>
        <w:rPr>
          <w:lang w:val="hy-AM"/>
        </w:rPr>
      </w:pPr>
    </w:p>
  </w:footnote>
  <w:footnote w:id="30">
    <w:p w:rsidR="00886663" w:rsidRPr="00D3436F" w:rsidRDefault="00886663"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886663" w:rsidRPr="008842CE" w:rsidRDefault="00886663"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86663" w:rsidRPr="00D3436F" w:rsidRDefault="00886663" w:rsidP="00E12B8D">
      <w:pPr>
        <w:pStyle w:val="af2"/>
        <w:rPr>
          <w:lang w:val="hy-AM"/>
        </w:rPr>
      </w:pPr>
    </w:p>
  </w:footnote>
  <w:footnote w:id="32">
    <w:p w:rsidR="00886663" w:rsidRPr="008842CE" w:rsidRDefault="00886663"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886663" w:rsidRPr="008842CE" w:rsidRDefault="00886663"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886663" w:rsidRPr="00D3436F" w:rsidRDefault="00886663" w:rsidP="00E12B8D">
      <w:pPr>
        <w:pStyle w:val="af2"/>
        <w:rPr>
          <w:lang w:val="hy-AM"/>
        </w:rPr>
      </w:pPr>
    </w:p>
  </w:footnote>
  <w:footnote w:id="33">
    <w:p w:rsidR="00886663" w:rsidRPr="00E861BF" w:rsidRDefault="00886663" w:rsidP="00E12B8D">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4">
    <w:p w:rsidR="00886663" w:rsidRPr="008842CE" w:rsidRDefault="00886663"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886663" w:rsidRPr="008842CE" w:rsidRDefault="00886663"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D70FF"/>
    <w:rsid w:val="000F7140"/>
    <w:rsid w:val="002C3F4E"/>
    <w:rsid w:val="003361CD"/>
    <w:rsid w:val="003624A6"/>
    <w:rsid w:val="00446B99"/>
    <w:rsid w:val="004B2F0F"/>
    <w:rsid w:val="00501D4F"/>
    <w:rsid w:val="005126FF"/>
    <w:rsid w:val="00713D27"/>
    <w:rsid w:val="007941A0"/>
    <w:rsid w:val="00825EDD"/>
    <w:rsid w:val="008671AA"/>
    <w:rsid w:val="00886663"/>
    <w:rsid w:val="008B1F5B"/>
    <w:rsid w:val="00920D6A"/>
    <w:rsid w:val="00937228"/>
    <w:rsid w:val="009E3704"/>
    <w:rsid w:val="00AC52E3"/>
    <w:rsid w:val="00E12B8D"/>
    <w:rsid w:val="00EB7A1D"/>
    <w:rsid w:val="00FF5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8E29A1-C062-4763-94A2-69196B1D9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140</Pages>
  <Words>25916</Words>
  <Characters>147723</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13</cp:revision>
  <dcterms:created xsi:type="dcterms:W3CDTF">2023-12-15T08:42:00Z</dcterms:created>
  <dcterms:modified xsi:type="dcterms:W3CDTF">2024-11-27T10:37:00Z</dcterms:modified>
</cp:coreProperties>
</file>